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9DC98" w14:textId="4DE44354" w:rsidR="001534CC" w:rsidRDefault="001534CC" w:rsidP="00F47507">
      <w:pPr>
        <w:pStyle w:val="Title"/>
        <w:spacing w:before="240" w:after="240"/>
      </w:pPr>
      <w:r>
        <w:t xml:space="preserve">Emerging Technologies – Candidate Technology </w:t>
      </w:r>
      <w:r w:rsidR="002C33D4">
        <w:t>Tracker</w:t>
      </w:r>
      <w:r>
        <w:t xml:space="preserve"> </w:t>
      </w:r>
    </w:p>
    <w:p w14:paraId="5DC07920" w14:textId="48E7A5BF" w:rsidR="001534CC" w:rsidRDefault="001534CC" w:rsidP="001534CC">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1" w:history="1">
        <w:r w:rsidRPr="003879AE">
          <w:rPr>
            <w:rStyle w:val="Hyperlink"/>
          </w:rPr>
          <w:t>http://www.dictionary.com</w:t>
        </w:r>
      </w:hyperlink>
      <w:r>
        <w:t>)</w:t>
      </w:r>
    </w:p>
    <w:p w14:paraId="3BF3AC86" w14:textId="77777777" w:rsidR="001534CC" w:rsidRDefault="001534CC" w:rsidP="00C70744">
      <w:pPr>
        <w:pStyle w:val="Heading1"/>
        <w:numPr>
          <w:ilvl w:val="0"/>
          <w:numId w:val="35"/>
        </w:numPr>
      </w:pPr>
      <w:r>
        <w:t>Review of technologies</w:t>
      </w:r>
    </w:p>
    <w:p w14:paraId="0E2E59BD" w14:textId="77777777" w:rsidR="001534CC" w:rsidRDefault="001534CC" w:rsidP="001534CC">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23355EF6" w14:textId="77777777" w:rsidR="001534CC" w:rsidRDefault="001534CC" w:rsidP="001534CC">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5188B8CA" w14:textId="77777777" w:rsidR="001534CC" w:rsidRDefault="001534CC" w:rsidP="001534CC">
      <w:pPr>
        <w:pStyle w:val="BodyText"/>
      </w:pPr>
      <w:r>
        <w:t xml:space="preserve">The Emerging Technologies – Technology Tracker is a summary of those technologies reviewed within the IALA ENAV Committee (WG2). </w:t>
      </w:r>
    </w:p>
    <w:p w14:paraId="17862F78" w14:textId="77777777" w:rsidR="00D645E8" w:rsidRPr="00D645E8" w:rsidRDefault="00D645E8" w:rsidP="00D645E8">
      <w:pPr>
        <w:pStyle w:val="BodyText"/>
        <w:rPr>
          <w:ins w:id="0" w:author="Jillian Carson-Jackson" w:date="2024-03-16T16:37:00Z"/>
        </w:rPr>
      </w:pPr>
      <w:ins w:id="1" w:author="Jillian Carson-Jackson" w:date="2024-03-16T16:37:00Z">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ins>
    </w:p>
    <w:p w14:paraId="05260AC8" w14:textId="2232F24D" w:rsidR="001534CC" w:rsidDel="00D645E8" w:rsidRDefault="001534CC" w:rsidP="001534CC">
      <w:pPr>
        <w:pStyle w:val="BodyText"/>
        <w:rPr>
          <w:del w:id="2" w:author="Jillian Carson-Jackson" w:date="2024-03-16T16:37:00Z"/>
        </w:rPr>
      </w:pPr>
      <w:del w:id="3" w:author="Jillian Carson-Jackson" w:date="2024-03-16T16:37:00Z">
        <w:r w:rsidRPr="00D645E8" w:rsidDel="00D645E8">
          <w:delText>[disclaimer text to be developed by IALA LAP – Liaison sent from ENAV EM1 (31)]</w:delText>
        </w:r>
      </w:del>
    </w:p>
    <w:p w14:paraId="1F7855A1" w14:textId="77777777" w:rsidR="001534CC" w:rsidRDefault="001534CC" w:rsidP="001534CC">
      <w:pPr>
        <w:pStyle w:val="Heading1"/>
        <w:numPr>
          <w:ilvl w:val="0"/>
          <w:numId w:val="11"/>
        </w:numPr>
      </w:pPr>
      <w:r>
        <w:t>Summary of Technologies</w:t>
      </w:r>
    </w:p>
    <w:p w14:paraId="6221D6DE" w14:textId="38512684" w:rsidR="00C70744" w:rsidRDefault="001534CC" w:rsidP="00C70744">
      <w:pPr>
        <w:pStyle w:val="BodyText"/>
      </w:pPr>
      <w:r w:rsidRPr="00024596">
        <w:t xml:space="preserve">When a review is completed, a rating of red, amber or green </w:t>
      </w:r>
      <w:r>
        <w:t>is</w:t>
      </w:r>
      <w:r w:rsidRPr="00024596">
        <w:t xml:space="preserve"> identified</w:t>
      </w:r>
      <w:r w:rsidR="00C70744">
        <w:t>.</w:t>
      </w:r>
      <w:r w:rsidR="00C70744" w:rsidRPr="00C70744">
        <w:t xml:space="preserve"> </w:t>
      </w:r>
      <w:r w:rsidR="00C70744">
        <w:t>Technologies rated as:</w:t>
      </w:r>
      <w:r w:rsidR="00C70744" w:rsidRPr="00024596">
        <w:t xml:space="preserve"> </w:t>
      </w:r>
    </w:p>
    <w:p w14:paraId="473CF0DE" w14:textId="77777777" w:rsidR="00C70744" w:rsidRDefault="00C70744" w:rsidP="00C70744">
      <w:pPr>
        <w:pStyle w:val="BodyText"/>
        <w:numPr>
          <w:ilvl w:val="0"/>
          <w:numId w:val="34"/>
        </w:numPr>
      </w:pPr>
      <w:r w:rsidRPr="00024596">
        <w:t xml:space="preserve">red </w:t>
      </w:r>
      <w:proofErr w:type="gramStart"/>
      <w:r w:rsidRPr="00024596">
        <w:t>are</w:t>
      </w:r>
      <w:proofErr w:type="gramEnd"/>
      <w:r w:rsidRPr="00024596">
        <w:t xml:space="preserve"> not considered suitable for use within a given context; </w:t>
      </w:r>
    </w:p>
    <w:p w14:paraId="07F155E9" w14:textId="77777777" w:rsidR="00C70744" w:rsidRDefault="00C70744" w:rsidP="00C70744">
      <w:pPr>
        <w:pStyle w:val="BodyText"/>
        <w:numPr>
          <w:ilvl w:val="0"/>
          <w:numId w:val="34"/>
        </w:numPr>
      </w:pPr>
      <w:r w:rsidRPr="00024596">
        <w:t xml:space="preserve">amber could be considered for use with possible changes or </w:t>
      </w:r>
      <w:proofErr w:type="gramStart"/>
      <w:r w:rsidRPr="00024596">
        <w:t>developments;</w:t>
      </w:r>
      <w:proofErr w:type="gramEnd"/>
      <w:r w:rsidRPr="00024596">
        <w:t xml:space="preserve"> </w:t>
      </w:r>
    </w:p>
    <w:p w14:paraId="50797647" w14:textId="77777777" w:rsidR="00C70744" w:rsidRDefault="00C70744" w:rsidP="00C70744">
      <w:pPr>
        <w:pStyle w:val="BodyText"/>
        <w:numPr>
          <w:ilvl w:val="0"/>
          <w:numId w:val="34"/>
        </w:numPr>
      </w:pPr>
      <w:r w:rsidRPr="00024596">
        <w:t>green could be considered suitable for use within a given context.</w:t>
      </w:r>
    </w:p>
    <w:p w14:paraId="2581F217" w14:textId="5EBB6931" w:rsidR="001534CC" w:rsidRDefault="001534CC" w:rsidP="00C70744">
      <w:pPr>
        <w:pStyle w:val="BodyText"/>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under ENAV / Technology Review.</w:t>
      </w:r>
    </w:p>
    <w:p w14:paraId="4880B5CC" w14:textId="77777777" w:rsidR="001534CC" w:rsidRDefault="001534CC" w:rsidP="001534CC">
      <w:pPr>
        <w:pStyle w:val="BodyText"/>
      </w:pPr>
    </w:p>
    <w:p w14:paraId="41D35903" w14:textId="05311F0C" w:rsidR="001534CC" w:rsidRPr="00093372" w:rsidRDefault="001534CC" w:rsidP="001534CC">
      <w:pPr>
        <w:pStyle w:val="BodyText"/>
        <w:sectPr w:rsidR="001534CC" w:rsidRPr="00093372" w:rsidSect="007F3B0A">
          <w:headerReference w:type="even" r:id="rId12"/>
          <w:headerReference w:type="default" r:id="rId13"/>
          <w:footerReference w:type="even" r:id="rId14"/>
          <w:footerReference w:type="default" r:id="rId15"/>
          <w:headerReference w:type="first" r:id="rId16"/>
          <w:footerReference w:type="first" r:id="rId17"/>
          <w:pgSz w:w="12240" w:h="15840"/>
          <w:pgMar w:top="1170" w:right="1134" w:bottom="1134" w:left="1134" w:header="720" w:footer="720" w:gutter="0"/>
          <w:cols w:space="720"/>
          <w:docGrid w:linePitch="360"/>
        </w:sectPr>
      </w:pPr>
    </w:p>
    <w:p w14:paraId="4C1EEC35" w14:textId="77777777" w:rsidR="005575ED" w:rsidRDefault="005575ED" w:rsidP="005575ED">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4969"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698"/>
        <w:gridCol w:w="3650"/>
        <w:gridCol w:w="989"/>
        <w:gridCol w:w="900"/>
        <w:gridCol w:w="1170"/>
        <w:gridCol w:w="979"/>
        <w:gridCol w:w="1000"/>
        <w:gridCol w:w="4092"/>
      </w:tblGrid>
      <w:tr w:rsidR="005575ED" w:rsidRPr="00B54EC5" w14:paraId="23131C2D" w14:textId="77777777" w:rsidTr="0040453C">
        <w:trPr>
          <w:cantSplit/>
          <w:trHeight w:val="839"/>
          <w:tblHeader/>
        </w:trPr>
        <w:tc>
          <w:tcPr>
            <w:tcW w:w="259" w:type="pct"/>
            <w:shd w:val="clear" w:color="auto" w:fill="365F91"/>
          </w:tcPr>
          <w:p w14:paraId="59587FC0"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No.</w:t>
            </w:r>
          </w:p>
        </w:tc>
        <w:tc>
          <w:tcPr>
            <w:tcW w:w="1354" w:type="pct"/>
            <w:shd w:val="clear" w:color="auto" w:fill="365F91"/>
            <w:vAlign w:val="center"/>
          </w:tcPr>
          <w:p w14:paraId="3329C211"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Candidate Technology</w:t>
            </w:r>
          </w:p>
        </w:tc>
        <w:tc>
          <w:tcPr>
            <w:tcW w:w="367" w:type="pct"/>
            <w:shd w:val="clear" w:color="auto" w:fill="365F91"/>
          </w:tcPr>
          <w:p w14:paraId="6406CD6E" w14:textId="63B3B269" w:rsidR="005575ED" w:rsidRPr="00B54EC5" w:rsidRDefault="00C70744" w:rsidP="008018E3">
            <w:pPr>
              <w:keepNext/>
              <w:keepLines/>
              <w:spacing w:before="60" w:after="60"/>
              <w:jc w:val="center"/>
              <w:rPr>
                <w:b/>
                <w:bCs/>
                <w:color w:val="FFFFFF"/>
                <w:sz w:val="18"/>
                <w:szCs w:val="18"/>
              </w:rPr>
            </w:pPr>
            <w:r>
              <w:rPr>
                <w:b/>
                <w:bCs/>
                <w:color w:val="FFFFFF"/>
                <w:sz w:val="18"/>
                <w:szCs w:val="18"/>
              </w:rPr>
              <w:t>Rating</w:t>
            </w:r>
          </w:p>
        </w:tc>
        <w:tc>
          <w:tcPr>
            <w:tcW w:w="334" w:type="pct"/>
            <w:shd w:val="clear" w:color="auto" w:fill="365F91"/>
            <w:vAlign w:val="center"/>
          </w:tcPr>
          <w:p w14:paraId="7403EB32" w14:textId="77777777" w:rsidR="005575ED" w:rsidRPr="00B54EC5" w:rsidRDefault="005575ED" w:rsidP="008018E3">
            <w:pPr>
              <w:keepNext/>
              <w:keepLines/>
              <w:spacing w:before="60" w:after="60"/>
              <w:jc w:val="center"/>
              <w:rPr>
                <w:b/>
                <w:bCs/>
                <w:color w:val="FFFFFF"/>
                <w:sz w:val="18"/>
                <w:szCs w:val="18"/>
              </w:rPr>
            </w:pPr>
            <w:r>
              <w:rPr>
                <w:b/>
                <w:bCs/>
                <w:color w:val="FFFFFF"/>
                <w:sz w:val="18"/>
                <w:szCs w:val="18"/>
              </w:rPr>
              <w:t xml:space="preserve">ENAV </w:t>
            </w:r>
            <w:r w:rsidRPr="00B54EC5">
              <w:rPr>
                <w:b/>
                <w:bCs/>
                <w:color w:val="FFFFFF"/>
                <w:sz w:val="18"/>
                <w:szCs w:val="18"/>
              </w:rPr>
              <w:t>Start Session</w:t>
            </w:r>
          </w:p>
        </w:tc>
        <w:tc>
          <w:tcPr>
            <w:tcW w:w="434" w:type="pct"/>
            <w:shd w:val="clear" w:color="auto" w:fill="365F91"/>
            <w:vAlign w:val="center"/>
          </w:tcPr>
          <w:p w14:paraId="5562CF21" w14:textId="77777777" w:rsidR="005575ED" w:rsidRDefault="005575ED" w:rsidP="008018E3">
            <w:pPr>
              <w:keepNext/>
              <w:keepLines/>
              <w:spacing w:before="60" w:after="60"/>
              <w:jc w:val="center"/>
              <w:rPr>
                <w:b/>
                <w:bCs/>
                <w:color w:val="FFFFFF"/>
                <w:sz w:val="18"/>
                <w:szCs w:val="18"/>
              </w:rPr>
            </w:pPr>
            <w:r>
              <w:rPr>
                <w:b/>
                <w:bCs/>
                <w:color w:val="FFFFFF"/>
                <w:sz w:val="18"/>
                <w:szCs w:val="18"/>
              </w:rPr>
              <w:t>ENAV</w:t>
            </w:r>
          </w:p>
          <w:p w14:paraId="4AB10977" w14:textId="77777777" w:rsidR="005575ED" w:rsidRPr="00B54EC5" w:rsidRDefault="005575ED" w:rsidP="008018E3">
            <w:pPr>
              <w:keepNext/>
              <w:keepLines/>
              <w:spacing w:before="60" w:after="60"/>
              <w:jc w:val="center"/>
              <w:rPr>
                <w:b/>
                <w:bCs/>
                <w:color w:val="FFFFFF"/>
                <w:sz w:val="18"/>
                <w:szCs w:val="18"/>
              </w:rPr>
            </w:pPr>
            <w:r w:rsidRPr="00B54EC5">
              <w:rPr>
                <w:b/>
                <w:bCs/>
                <w:color w:val="FFFFFF"/>
                <w:sz w:val="18"/>
                <w:szCs w:val="18"/>
              </w:rPr>
              <w:t>Planned</w:t>
            </w:r>
            <w:r w:rsidRPr="00B54EC5">
              <w:rPr>
                <w:b/>
                <w:bCs/>
                <w:color w:val="FFFFFF"/>
                <w:sz w:val="18"/>
                <w:szCs w:val="18"/>
              </w:rPr>
              <w:br/>
              <w:t>End Session</w:t>
            </w:r>
          </w:p>
        </w:tc>
        <w:tc>
          <w:tcPr>
            <w:tcW w:w="363" w:type="pct"/>
            <w:shd w:val="clear" w:color="auto" w:fill="365F91"/>
            <w:vAlign w:val="center"/>
          </w:tcPr>
          <w:p w14:paraId="04C50A54" w14:textId="77777777" w:rsidR="005575ED" w:rsidRPr="00B54EC5" w:rsidRDefault="005575ED" w:rsidP="008018E3">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71" w:type="pct"/>
            <w:shd w:val="clear" w:color="auto" w:fill="365F91"/>
            <w:vAlign w:val="center"/>
          </w:tcPr>
          <w:p w14:paraId="1629E1CE" w14:textId="5AF08447" w:rsidR="005575ED" w:rsidRPr="00B54EC5" w:rsidRDefault="00C70744" w:rsidP="008018E3">
            <w:pPr>
              <w:keepNext/>
              <w:keepLines/>
              <w:spacing w:before="60" w:after="60"/>
              <w:jc w:val="center"/>
              <w:rPr>
                <w:b/>
                <w:bCs/>
                <w:color w:val="FFFFFF"/>
                <w:sz w:val="18"/>
                <w:szCs w:val="18"/>
              </w:rPr>
            </w:pPr>
            <w:r>
              <w:rPr>
                <w:b/>
                <w:bCs/>
                <w:color w:val="FFFFFF"/>
                <w:sz w:val="18"/>
                <w:szCs w:val="18"/>
              </w:rPr>
              <w:t>Review</w:t>
            </w:r>
            <w:r w:rsidR="005575ED" w:rsidRPr="00B54EC5">
              <w:rPr>
                <w:b/>
                <w:bCs/>
                <w:color w:val="FFFFFF"/>
                <w:sz w:val="18"/>
                <w:szCs w:val="18"/>
              </w:rPr>
              <w:t xml:space="preserve"> </w:t>
            </w:r>
            <w:r w:rsidR="005575ED">
              <w:rPr>
                <w:b/>
                <w:bCs/>
                <w:color w:val="FFFFFF"/>
                <w:sz w:val="18"/>
                <w:szCs w:val="18"/>
              </w:rPr>
              <w:br/>
            </w:r>
            <w:r w:rsidR="005575ED" w:rsidRPr="00FA2F20">
              <w:rPr>
                <w:b/>
                <w:bCs/>
                <w:color w:val="FFFFFF"/>
                <w:sz w:val="14"/>
                <w:szCs w:val="14"/>
              </w:rPr>
              <w:t>(% complete)</w:t>
            </w:r>
          </w:p>
        </w:tc>
        <w:tc>
          <w:tcPr>
            <w:tcW w:w="1518" w:type="pct"/>
            <w:shd w:val="clear" w:color="auto" w:fill="365F91"/>
            <w:vAlign w:val="center"/>
          </w:tcPr>
          <w:p w14:paraId="5FC85288" w14:textId="77777777" w:rsidR="005575ED" w:rsidRPr="00B54EC5" w:rsidRDefault="005575ED" w:rsidP="008018E3">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5575ED" w:rsidRPr="00B54EC5" w14:paraId="2634B5EA"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F2CABFC"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5FCEC0E1" w14:textId="77777777" w:rsidR="005575ED" w:rsidRPr="00B54EC5" w:rsidRDefault="005575ED" w:rsidP="008018E3">
            <w:pPr>
              <w:keepLines/>
              <w:spacing w:beforeLines="60" w:before="144" w:afterLines="60" w:after="144"/>
              <w:ind w:left="454" w:hanging="454"/>
              <w:rPr>
                <w:sz w:val="18"/>
                <w:szCs w:val="18"/>
              </w:rPr>
            </w:pPr>
            <w:r>
              <w:rPr>
                <w:sz w:val="18"/>
                <w:szCs w:val="18"/>
              </w:rPr>
              <w:t>3GPP – 4G (including LTE)</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9CA6BE1" w14:textId="77777777" w:rsidR="005575ED" w:rsidRPr="00B54EC5" w:rsidRDefault="005575ED" w:rsidP="008018E3">
            <w:pPr>
              <w:keepLines/>
              <w:spacing w:beforeLines="60" w:before="144" w:afterLines="60" w:after="144"/>
              <w:jc w:val="center"/>
              <w:rPr>
                <w:sz w:val="18"/>
                <w:szCs w:val="18"/>
              </w:rPr>
            </w:pPr>
            <w:r>
              <w:rPr>
                <w:sz w:val="18"/>
                <w:szCs w:val="18"/>
              </w:rPr>
              <w:t>Green</w:t>
            </w:r>
          </w:p>
        </w:tc>
        <w:tc>
          <w:tcPr>
            <w:tcW w:w="334" w:type="pct"/>
            <w:tcBorders>
              <w:top w:val="single" w:sz="4" w:space="0" w:color="auto"/>
              <w:left w:val="single" w:sz="4" w:space="0" w:color="auto"/>
              <w:bottom w:val="single" w:sz="4" w:space="0" w:color="auto"/>
              <w:right w:val="single" w:sz="4" w:space="0" w:color="auto"/>
            </w:tcBorders>
            <w:vAlign w:val="center"/>
          </w:tcPr>
          <w:p w14:paraId="05995F0C" w14:textId="77777777" w:rsidR="005575ED" w:rsidRPr="00B54EC5" w:rsidRDefault="005575ED" w:rsidP="008018E3">
            <w:pPr>
              <w:keepLines/>
              <w:spacing w:beforeLines="60" w:before="144" w:afterLines="60" w:after="144"/>
              <w:jc w:val="center"/>
              <w:rPr>
                <w:sz w:val="18"/>
                <w:szCs w:val="18"/>
              </w:rPr>
            </w:pPr>
            <w:r>
              <w:rPr>
                <w:sz w:val="18"/>
                <w:szCs w:val="18"/>
              </w:rPr>
              <w:t xml:space="preserve">22 </w:t>
            </w:r>
            <w:r>
              <w:rPr>
                <w:sz w:val="18"/>
                <w:szCs w:val="18"/>
              </w:rPr>
              <w:br/>
              <w:t>Oct 2018</w:t>
            </w:r>
          </w:p>
        </w:tc>
        <w:tc>
          <w:tcPr>
            <w:tcW w:w="434" w:type="pct"/>
            <w:tcBorders>
              <w:top w:val="single" w:sz="4" w:space="0" w:color="auto"/>
              <w:left w:val="single" w:sz="4" w:space="0" w:color="auto"/>
              <w:bottom w:val="single" w:sz="4" w:space="0" w:color="auto"/>
              <w:right w:val="single" w:sz="4" w:space="0" w:color="auto"/>
            </w:tcBorders>
            <w:vAlign w:val="center"/>
          </w:tcPr>
          <w:p w14:paraId="67E00DB3" w14:textId="77777777" w:rsidR="005575ED" w:rsidRPr="00B54EC5"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363" w:type="pct"/>
            <w:tcBorders>
              <w:top w:val="single" w:sz="4" w:space="0" w:color="auto"/>
              <w:left w:val="single" w:sz="4" w:space="0" w:color="auto"/>
              <w:bottom w:val="single" w:sz="4" w:space="0" w:color="auto"/>
              <w:right w:val="single" w:sz="4" w:space="0" w:color="auto"/>
            </w:tcBorders>
            <w:vAlign w:val="center"/>
          </w:tcPr>
          <w:p w14:paraId="197A6AAA" w14:textId="77777777" w:rsidR="005575ED" w:rsidRPr="00B54EC5"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85ABF0C"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1C5FE72F" w14:textId="77777777" w:rsidR="005575ED" w:rsidRPr="00B54EC5" w:rsidRDefault="005575ED" w:rsidP="008018E3">
            <w:pPr>
              <w:spacing w:beforeLines="60" w:before="144" w:afterLines="60" w:after="144"/>
              <w:jc w:val="center"/>
              <w:rPr>
                <w:sz w:val="18"/>
                <w:szCs w:val="18"/>
              </w:rPr>
            </w:pPr>
            <w:r>
              <w:rPr>
                <w:sz w:val="18"/>
                <w:szCs w:val="18"/>
              </w:rPr>
              <w:t>Completed / forward to WG3</w:t>
            </w:r>
          </w:p>
        </w:tc>
      </w:tr>
      <w:tr w:rsidR="005575ED" w:rsidRPr="00B54EC5" w14:paraId="124CB0FD"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4F33A28E"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0AF0058B" w14:textId="77777777" w:rsidR="005575ED" w:rsidRPr="00B54EC5" w:rsidRDefault="005575ED" w:rsidP="008018E3">
            <w:pPr>
              <w:spacing w:beforeLines="60" w:before="144" w:afterLines="60" w:after="144"/>
              <w:contextualSpacing/>
              <w:rPr>
                <w:sz w:val="18"/>
                <w:szCs w:val="18"/>
              </w:rPr>
            </w:pPr>
            <w:r>
              <w:rPr>
                <w:sz w:val="18"/>
                <w:szCs w:val="18"/>
              </w:rPr>
              <w:t>LoRa (Lorawan)</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351164D0" w14:textId="77777777" w:rsidR="005575ED" w:rsidRPr="00B54EC5"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775545B1"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1D5F981B" w14:textId="77777777" w:rsidR="005575ED" w:rsidRPr="00B54EC5" w:rsidRDefault="005575ED" w:rsidP="008018E3">
            <w:pPr>
              <w:keepLines/>
              <w:spacing w:beforeLines="60" w:before="144" w:afterLines="60" w:after="144"/>
              <w:jc w:val="center"/>
              <w:rPr>
                <w:sz w:val="18"/>
                <w:szCs w:val="18"/>
              </w:rPr>
            </w:pPr>
            <w:r>
              <w:rPr>
                <w:sz w:val="18"/>
                <w:szCs w:val="18"/>
              </w:rPr>
              <w:t>26</w:t>
            </w:r>
            <w:r>
              <w:rPr>
                <w:sz w:val="18"/>
                <w:szCs w:val="18"/>
              </w:rPr>
              <w:br/>
              <w:t>Oct 2020</w:t>
            </w:r>
          </w:p>
        </w:tc>
        <w:tc>
          <w:tcPr>
            <w:tcW w:w="363" w:type="pct"/>
            <w:tcBorders>
              <w:top w:val="single" w:sz="4" w:space="0" w:color="auto"/>
              <w:left w:val="single" w:sz="4" w:space="0" w:color="auto"/>
              <w:bottom w:val="single" w:sz="4" w:space="0" w:color="auto"/>
              <w:right w:val="single" w:sz="4" w:space="0" w:color="auto"/>
            </w:tcBorders>
            <w:vAlign w:val="center"/>
          </w:tcPr>
          <w:p w14:paraId="775B0093" w14:textId="77777777" w:rsidR="005575ED" w:rsidRPr="00B54EC5" w:rsidRDefault="005575ED" w:rsidP="008018E3">
            <w:pPr>
              <w:keepLines/>
              <w:spacing w:beforeLines="60" w:before="144" w:afterLines="60" w:after="144"/>
              <w:jc w:val="center"/>
              <w:rPr>
                <w:sz w:val="18"/>
                <w:szCs w:val="18"/>
              </w:rPr>
            </w:pPr>
            <w:r>
              <w:rPr>
                <w:sz w:val="18"/>
                <w:szCs w:val="18"/>
              </w:rPr>
              <w:t>27</w:t>
            </w:r>
            <w:r>
              <w:rPr>
                <w:sz w:val="18"/>
                <w:szCs w:val="18"/>
              </w:rPr>
              <w:br/>
              <w:t>March 2021</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931ED27"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B63E4C9" w14:textId="77777777" w:rsidR="005575ED" w:rsidRPr="00B54EC5" w:rsidRDefault="005575ED" w:rsidP="008018E3">
            <w:pPr>
              <w:spacing w:beforeLines="60" w:before="144" w:afterLines="60" w:after="144"/>
              <w:jc w:val="center"/>
              <w:rPr>
                <w:sz w:val="18"/>
                <w:szCs w:val="18"/>
              </w:rPr>
            </w:pPr>
            <w:r>
              <w:rPr>
                <w:sz w:val="18"/>
                <w:szCs w:val="18"/>
              </w:rPr>
              <w:t>Completed</w:t>
            </w:r>
          </w:p>
        </w:tc>
      </w:tr>
      <w:tr w:rsidR="005575ED" w14:paraId="10E87BA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32E95B4"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D31F248" w14:textId="77777777" w:rsidR="005575ED" w:rsidRDefault="005575ED" w:rsidP="008018E3">
            <w:pPr>
              <w:spacing w:beforeLines="60" w:before="144" w:afterLines="60" w:after="144"/>
              <w:contextualSpacing/>
              <w:rPr>
                <w:sz w:val="18"/>
                <w:szCs w:val="18"/>
              </w:rPr>
            </w:pPr>
            <w:r>
              <w:rPr>
                <w:sz w:val="18"/>
                <w:szCs w:val="18"/>
              </w:rPr>
              <w:t xml:space="preserve">Digital VHF - </w:t>
            </w:r>
            <w:proofErr w:type="spellStart"/>
            <w:r>
              <w:rPr>
                <w:sz w:val="18"/>
                <w:szCs w:val="18"/>
              </w:rPr>
              <w:t>dPMR</w:t>
            </w:r>
            <w:proofErr w:type="spellEnd"/>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0289079" w14:textId="77777777" w:rsidR="005575ED"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7F3B1D0A" w14:textId="77777777" w:rsidR="005575ED" w:rsidRDefault="005575ED" w:rsidP="008018E3">
            <w:pPr>
              <w:keepLines/>
              <w:spacing w:beforeLines="60" w:before="144" w:afterLines="60" w:after="144"/>
              <w:jc w:val="center"/>
              <w:rPr>
                <w:sz w:val="18"/>
                <w:szCs w:val="18"/>
              </w:rPr>
            </w:pPr>
            <w:r>
              <w:rPr>
                <w:sz w:val="18"/>
                <w:szCs w:val="18"/>
              </w:rPr>
              <w:t>24</w:t>
            </w:r>
            <w:r>
              <w:rPr>
                <w:sz w:val="18"/>
                <w:szCs w:val="18"/>
              </w:rPr>
              <w:br/>
              <w:t>Oct 2019</w:t>
            </w:r>
          </w:p>
        </w:tc>
        <w:tc>
          <w:tcPr>
            <w:tcW w:w="434" w:type="pct"/>
            <w:tcBorders>
              <w:top w:val="single" w:sz="4" w:space="0" w:color="auto"/>
              <w:left w:val="single" w:sz="4" w:space="0" w:color="auto"/>
              <w:bottom w:val="single" w:sz="4" w:space="0" w:color="auto"/>
              <w:right w:val="single" w:sz="4" w:space="0" w:color="auto"/>
            </w:tcBorders>
            <w:vAlign w:val="center"/>
          </w:tcPr>
          <w:p w14:paraId="19D5F37C" w14:textId="77777777" w:rsidR="005575ED"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363" w:type="pct"/>
            <w:tcBorders>
              <w:top w:val="single" w:sz="4" w:space="0" w:color="auto"/>
              <w:left w:val="single" w:sz="4" w:space="0" w:color="auto"/>
              <w:bottom w:val="single" w:sz="4" w:space="0" w:color="auto"/>
              <w:right w:val="single" w:sz="4" w:space="0" w:color="auto"/>
            </w:tcBorders>
            <w:vAlign w:val="center"/>
          </w:tcPr>
          <w:p w14:paraId="3FEA906C" w14:textId="77777777" w:rsidR="005575ED"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4B357CD" w14:textId="77777777" w:rsidR="005575ED" w:rsidRDefault="005575ED" w:rsidP="008018E3">
            <w:pPr>
              <w:spacing w:beforeLines="60" w:before="144" w:afterLines="60" w:after="144"/>
              <w:jc w:val="center"/>
              <w:rPr>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F3C21C7" w14:textId="77777777" w:rsidR="005575ED" w:rsidRDefault="005575ED" w:rsidP="008018E3">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5575ED" w:rsidRPr="00B54EC5" w14:paraId="3DF42593"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41DC7D86"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2C85EF0" w14:textId="77777777" w:rsidR="005575ED" w:rsidRPr="00B54EC5" w:rsidRDefault="005575ED" w:rsidP="008018E3">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w:t>
            </w:r>
            <w:proofErr w:type="spellStart"/>
            <w:r w:rsidRPr="000836E7">
              <w:rPr>
                <w:sz w:val="18"/>
                <w:szCs w:val="18"/>
              </w:rPr>
              <w:t>OneWeb</w:t>
            </w:r>
            <w:proofErr w:type="spellEnd"/>
            <w:r>
              <w:rPr>
                <w:sz w:val="18"/>
                <w:szCs w:val="18"/>
              </w:rPr>
              <w:t xml:space="preserve">; </w:t>
            </w:r>
            <w:r w:rsidRPr="000836E7">
              <w:rPr>
                <w:sz w:val="18"/>
                <w:szCs w:val="18"/>
              </w:rPr>
              <w:t>SpaceX/</w:t>
            </w:r>
            <w:proofErr w:type="spellStart"/>
            <w:r w:rsidRPr="000836E7">
              <w:rPr>
                <w:sz w:val="18"/>
                <w:szCs w:val="18"/>
              </w:rPr>
              <w:t>Starlink</w:t>
            </w:r>
            <w:proofErr w:type="spellEnd"/>
            <w:r>
              <w:rPr>
                <w:sz w:val="18"/>
                <w:szCs w:val="18"/>
              </w:rPr>
              <w:t xml:space="preserve">; </w:t>
            </w:r>
            <w:r w:rsidRPr="000836E7">
              <w:rPr>
                <w:sz w:val="18"/>
                <w:szCs w:val="18"/>
              </w:rPr>
              <w:t>Amazon/Kuiper, (2026)</w:t>
            </w:r>
            <w:r>
              <w:rPr>
                <w:sz w:val="18"/>
                <w:szCs w:val="18"/>
              </w:rPr>
              <w:t xml:space="preserve">; </w:t>
            </w:r>
            <w:proofErr w:type="spellStart"/>
            <w:r w:rsidRPr="000836E7">
              <w:rPr>
                <w:sz w:val="18"/>
                <w:szCs w:val="18"/>
              </w:rPr>
              <w:t>Telsat</w:t>
            </w:r>
            <w:proofErr w:type="spellEnd"/>
            <w:r w:rsidRPr="000836E7">
              <w:rPr>
                <w:sz w:val="18"/>
                <w:szCs w:val="18"/>
              </w:rPr>
              <w:t xml:space="preserve"> Lightspeed, (2026)</w:t>
            </w:r>
            <w:r>
              <w:rPr>
                <w:sz w:val="18"/>
                <w:szCs w:val="18"/>
              </w:rPr>
              <w:t xml:space="preserve">; </w:t>
            </w:r>
            <w:r w:rsidRPr="000836E7">
              <w:rPr>
                <w:sz w:val="18"/>
                <w:szCs w:val="18"/>
              </w:rPr>
              <w:t>ESA</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1BEEEE30" w14:textId="77777777" w:rsidR="005575ED" w:rsidRPr="00B54EC5" w:rsidRDefault="005575ED" w:rsidP="008018E3">
            <w:pPr>
              <w:keepLines/>
              <w:spacing w:beforeLines="60" w:before="144" w:afterLines="60" w:after="144"/>
              <w:jc w:val="center"/>
              <w:rPr>
                <w:sz w:val="18"/>
                <w:szCs w:val="18"/>
              </w:rPr>
            </w:pPr>
            <w:r>
              <w:rPr>
                <w:sz w:val="18"/>
                <w:szCs w:val="18"/>
              </w:rPr>
              <w:t>Green</w:t>
            </w:r>
          </w:p>
        </w:tc>
        <w:tc>
          <w:tcPr>
            <w:tcW w:w="334" w:type="pct"/>
            <w:tcBorders>
              <w:top w:val="single" w:sz="4" w:space="0" w:color="auto"/>
              <w:left w:val="single" w:sz="4" w:space="0" w:color="auto"/>
              <w:bottom w:val="single" w:sz="4" w:space="0" w:color="auto"/>
              <w:right w:val="single" w:sz="4" w:space="0" w:color="auto"/>
            </w:tcBorders>
            <w:vAlign w:val="center"/>
          </w:tcPr>
          <w:p w14:paraId="3834687A"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4D98DD45"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7C6D8ECF" w14:textId="77777777" w:rsidR="005575ED" w:rsidRPr="00B54EC5"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20C86E0"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059EF39B" w14:textId="77777777" w:rsidR="005575ED" w:rsidRPr="00B54EC5" w:rsidRDefault="005575ED" w:rsidP="008018E3">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tc>
      </w:tr>
      <w:tr w:rsidR="005575ED" w:rsidRPr="00B54EC5" w14:paraId="1ACB4E51"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A524EF1"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22AB6BE3" w14:textId="77777777" w:rsidR="005575ED" w:rsidRPr="00B54EC5" w:rsidRDefault="005575ED" w:rsidP="008018E3">
            <w:pPr>
              <w:spacing w:beforeLines="60" w:before="144" w:afterLines="60" w:after="144"/>
              <w:contextualSpacing/>
              <w:rPr>
                <w:sz w:val="18"/>
                <w:szCs w:val="18"/>
              </w:rPr>
            </w:pPr>
            <w:r>
              <w:rPr>
                <w:sz w:val="18"/>
                <w:szCs w:val="18"/>
              </w:rPr>
              <w:t>NAVDAT – development in progress, updates provided to IMO.</w:t>
            </w:r>
          </w:p>
        </w:tc>
        <w:tc>
          <w:tcPr>
            <w:tcW w:w="367" w:type="pct"/>
            <w:tcBorders>
              <w:top w:val="single" w:sz="4" w:space="0" w:color="auto"/>
              <w:left w:val="single" w:sz="4" w:space="0" w:color="auto"/>
              <w:bottom w:val="single" w:sz="4" w:space="0" w:color="auto"/>
              <w:right w:val="single" w:sz="4" w:space="0" w:color="auto"/>
            </w:tcBorders>
          </w:tcPr>
          <w:p w14:paraId="2556B25E" w14:textId="77777777" w:rsidR="005575ED" w:rsidRPr="00B54EC5" w:rsidRDefault="005575ED" w:rsidP="008018E3">
            <w:pPr>
              <w:keepLines/>
              <w:spacing w:beforeLines="60" w:before="144" w:afterLines="60" w:after="144"/>
              <w:jc w:val="center"/>
              <w:rPr>
                <w:sz w:val="18"/>
                <w:szCs w:val="18"/>
              </w:rPr>
            </w:pPr>
            <w:r>
              <w:rPr>
                <w:sz w:val="18"/>
                <w:szCs w:val="18"/>
              </w:rPr>
              <w:t>On hold</w:t>
            </w:r>
          </w:p>
        </w:tc>
        <w:tc>
          <w:tcPr>
            <w:tcW w:w="334" w:type="pct"/>
            <w:tcBorders>
              <w:top w:val="single" w:sz="4" w:space="0" w:color="auto"/>
              <w:left w:val="single" w:sz="4" w:space="0" w:color="auto"/>
              <w:bottom w:val="single" w:sz="4" w:space="0" w:color="auto"/>
              <w:right w:val="single" w:sz="4" w:space="0" w:color="auto"/>
            </w:tcBorders>
            <w:vAlign w:val="center"/>
          </w:tcPr>
          <w:p w14:paraId="0A057DE5"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0FBB6115"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22882086"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B546981"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506055E0" w14:textId="163DFE49" w:rsidR="005575ED" w:rsidRPr="00B54EC5" w:rsidRDefault="0040453C" w:rsidP="008018E3">
            <w:pPr>
              <w:spacing w:beforeLines="60" w:before="144" w:afterLines="60" w:after="144"/>
              <w:jc w:val="center"/>
              <w:rPr>
                <w:sz w:val="18"/>
                <w:szCs w:val="18"/>
              </w:rPr>
            </w:pPr>
            <w:r>
              <w:rPr>
                <w:sz w:val="18"/>
                <w:szCs w:val="18"/>
              </w:rPr>
              <w:t>Noting the</w:t>
            </w:r>
            <w:r w:rsidR="005575ED">
              <w:rPr>
                <w:sz w:val="18"/>
                <w:szCs w:val="18"/>
              </w:rPr>
              <w:t xml:space="preserve"> work at IMO on </w:t>
            </w:r>
            <w:r w:rsidR="00C2779E">
              <w:rPr>
                <w:sz w:val="18"/>
                <w:szCs w:val="18"/>
              </w:rPr>
              <w:t>NAVDAT</w:t>
            </w:r>
            <w:r w:rsidR="005575ED">
              <w:rPr>
                <w:sz w:val="18"/>
                <w:szCs w:val="18"/>
              </w:rPr>
              <w:t>, deemed not suitable for full template review. May be reviewed if further input is received.</w:t>
            </w:r>
          </w:p>
        </w:tc>
      </w:tr>
      <w:tr w:rsidR="005575ED" w:rsidRPr="00B54EC5" w14:paraId="19EB683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04882809"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767493FE" w14:textId="77777777" w:rsidR="005575ED" w:rsidRPr="00B54EC5" w:rsidRDefault="005575ED" w:rsidP="008018E3">
            <w:pPr>
              <w:spacing w:beforeLines="60" w:before="144" w:afterLines="60" w:after="144"/>
              <w:rPr>
                <w:sz w:val="18"/>
                <w:szCs w:val="18"/>
              </w:rPr>
            </w:pPr>
            <w:proofErr w:type="spellStart"/>
            <w:r>
              <w:rPr>
                <w:sz w:val="18"/>
                <w:szCs w:val="18"/>
              </w:rPr>
              <w:t>LiFi</w:t>
            </w:r>
            <w:proofErr w:type="spellEnd"/>
            <w:r>
              <w:rPr>
                <w:sz w:val="18"/>
                <w:szCs w:val="18"/>
              </w:rPr>
              <w:t xml:space="preserve"> (Light Fidelity) </w:t>
            </w:r>
          </w:p>
        </w:tc>
        <w:tc>
          <w:tcPr>
            <w:tcW w:w="367" w:type="pct"/>
            <w:tcBorders>
              <w:top w:val="single" w:sz="4" w:space="0" w:color="auto"/>
              <w:left w:val="single" w:sz="4" w:space="0" w:color="auto"/>
              <w:bottom w:val="single" w:sz="4" w:space="0" w:color="auto"/>
              <w:right w:val="single" w:sz="4" w:space="0" w:color="auto"/>
            </w:tcBorders>
          </w:tcPr>
          <w:p w14:paraId="715E7659" w14:textId="77777777" w:rsidR="005575ED" w:rsidRPr="00B54EC5" w:rsidRDefault="005575ED" w:rsidP="008018E3">
            <w:pPr>
              <w:keepLines/>
              <w:spacing w:beforeLines="60" w:before="144" w:afterLines="60" w:after="144"/>
              <w:jc w:val="center"/>
              <w:rPr>
                <w:sz w:val="18"/>
                <w:szCs w:val="18"/>
              </w:rPr>
            </w:pPr>
            <w:r>
              <w:rPr>
                <w:sz w:val="18"/>
                <w:szCs w:val="18"/>
              </w:rPr>
              <w:t>On hold</w:t>
            </w:r>
          </w:p>
        </w:tc>
        <w:tc>
          <w:tcPr>
            <w:tcW w:w="334" w:type="pct"/>
            <w:tcBorders>
              <w:top w:val="single" w:sz="4" w:space="0" w:color="auto"/>
              <w:left w:val="single" w:sz="4" w:space="0" w:color="auto"/>
              <w:bottom w:val="single" w:sz="4" w:space="0" w:color="auto"/>
              <w:right w:val="single" w:sz="4" w:space="0" w:color="auto"/>
            </w:tcBorders>
            <w:vAlign w:val="center"/>
          </w:tcPr>
          <w:p w14:paraId="4FEF36EE" w14:textId="77777777" w:rsidR="005575ED" w:rsidRPr="00B54EC5" w:rsidRDefault="005575ED" w:rsidP="008018E3">
            <w:pPr>
              <w:keepLines/>
              <w:spacing w:beforeLines="60" w:before="144" w:afterLines="60" w:after="144"/>
              <w:jc w:val="center"/>
              <w:rPr>
                <w:sz w:val="18"/>
                <w:szCs w:val="18"/>
              </w:rPr>
            </w:pPr>
            <w:r>
              <w:rPr>
                <w:sz w:val="18"/>
                <w:szCs w:val="18"/>
              </w:rPr>
              <w:t>25</w:t>
            </w:r>
            <w:r>
              <w:rPr>
                <w:sz w:val="18"/>
                <w:szCs w:val="18"/>
              </w:rPr>
              <w:br/>
              <w:t>March 2020</w:t>
            </w:r>
          </w:p>
        </w:tc>
        <w:tc>
          <w:tcPr>
            <w:tcW w:w="434" w:type="pct"/>
            <w:tcBorders>
              <w:top w:val="single" w:sz="4" w:space="0" w:color="auto"/>
              <w:left w:val="single" w:sz="4" w:space="0" w:color="auto"/>
              <w:bottom w:val="single" w:sz="4" w:space="0" w:color="auto"/>
              <w:right w:val="single" w:sz="4" w:space="0" w:color="auto"/>
            </w:tcBorders>
            <w:vAlign w:val="center"/>
          </w:tcPr>
          <w:p w14:paraId="271B3961"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vAlign w:val="center"/>
          </w:tcPr>
          <w:p w14:paraId="5A750DD0" w14:textId="77777777" w:rsidR="005575ED" w:rsidRPr="00B54EC5" w:rsidRDefault="005575ED" w:rsidP="008018E3">
            <w:pPr>
              <w:keepLines/>
              <w:spacing w:beforeLines="60" w:before="144" w:afterLines="60" w:after="144"/>
              <w:jc w:val="center"/>
              <w:rPr>
                <w:sz w:val="18"/>
                <w:szCs w:val="18"/>
              </w:rPr>
            </w:pPr>
            <w:r>
              <w:rPr>
                <w:sz w:val="18"/>
                <w:szCs w:val="18"/>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79FBAA7"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25C88D8F" w14:textId="77777777" w:rsidR="005575ED" w:rsidRPr="00B54EC5" w:rsidRDefault="005575ED" w:rsidP="008018E3">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5575ED" w:rsidRPr="00B54EC5" w14:paraId="51853BBB"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7709C178"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C502156" w14:textId="77777777" w:rsidR="005575ED" w:rsidRPr="00B54EC5" w:rsidRDefault="005575ED" w:rsidP="008018E3">
            <w:pPr>
              <w:spacing w:beforeLines="60" w:before="144" w:afterLines="60" w:after="144"/>
              <w:contextualSpacing/>
              <w:rPr>
                <w:sz w:val="18"/>
                <w:szCs w:val="18"/>
              </w:rPr>
            </w:pPr>
            <w:r>
              <w:rPr>
                <w:sz w:val="18"/>
                <w:szCs w:val="18"/>
              </w:rPr>
              <w:t xml:space="preserve">Resilience in PNT: GPS/GNSS (presented by Orolia, technology called M </w:t>
            </w:r>
            <w:proofErr w:type="spellStart"/>
            <w:r>
              <w:rPr>
                <w:sz w:val="18"/>
                <w:szCs w:val="18"/>
              </w:rPr>
              <w:t>SecureSync</w:t>
            </w:r>
            <w:proofErr w:type="spellEnd"/>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FFC000"/>
          </w:tcPr>
          <w:p w14:paraId="391BCD1D" w14:textId="77777777" w:rsidR="005575ED" w:rsidRPr="00B54EC5" w:rsidRDefault="005575ED" w:rsidP="008018E3">
            <w:pPr>
              <w:keepLines/>
              <w:spacing w:beforeLines="60" w:before="144" w:afterLines="60" w:after="144"/>
              <w:jc w:val="center"/>
              <w:rPr>
                <w:sz w:val="18"/>
                <w:szCs w:val="18"/>
              </w:rPr>
            </w:pPr>
            <w:r>
              <w:rPr>
                <w:sz w:val="18"/>
                <w:szCs w:val="18"/>
              </w:rPr>
              <w:t>Amber (some green)</w:t>
            </w:r>
          </w:p>
        </w:tc>
        <w:tc>
          <w:tcPr>
            <w:tcW w:w="334" w:type="pct"/>
            <w:tcBorders>
              <w:top w:val="single" w:sz="4" w:space="0" w:color="auto"/>
              <w:left w:val="single" w:sz="4" w:space="0" w:color="auto"/>
              <w:bottom w:val="single" w:sz="4" w:space="0" w:color="auto"/>
              <w:right w:val="single" w:sz="4" w:space="0" w:color="auto"/>
            </w:tcBorders>
            <w:vAlign w:val="center"/>
          </w:tcPr>
          <w:p w14:paraId="7A98A873" w14:textId="77777777" w:rsidR="005575ED" w:rsidRPr="00B54EC5"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4D833897" w14:textId="77777777" w:rsidR="005575ED" w:rsidRPr="00B54EC5"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63" w:type="pct"/>
            <w:tcBorders>
              <w:top w:val="single" w:sz="4" w:space="0" w:color="auto"/>
              <w:left w:val="single" w:sz="4" w:space="0" w:color="auto"/>
              <w:bottom w:val="single" w:sz="4" w:space="0" w:color="auto"/>
              <w:right w:val="single" w:sz="4" w:space="0" w:color="auto"/>
            </w:tcBorders>
            <w:vAlign w:val="center"/>
          </w:tcPr>
          <w:p w14:paraId="3E1ED997" w14:textId="77777777" w:rsidR="005575ED" w:rsidRPr="00B54EC5"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08E3C70" w14:textId="77777777" w:rsidR="005575ED" w:rsidRPr="00B54EC5" w:rsidRDefault="005575ED" w:rsidP="008018E3">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2BB17293" w14:textId="77777777" w:rsidR="005575ED" w:rsidRPr="00B54EC5" w:rsidRDefault="005575ED" w:rsidP="008018E3">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For M </w:t>
            </w:r>
            <w:proofErr w:type="spellStart"/>
            <w:r>
              <w:rPr>
                <w:sz w:val="18"/>
                <w:szCs w:val="18"/>
              </w:rPr>
              <w:t>SecureSync</w:t>
            </w:r>
            <w:proofErr w:type="spellEnd"/>
            <w:r>
              <w:rPr>
                <w:sz w:val="18"/>
                <w:szCs w:val="18"/>
              </w:rPr>
              <w:t xml:space="preserve">, the systems </w:t>
            </w:r>
            <w:proofErr w:type="gramStart"/>
            <w:r>
              <w:rPr>
                <w:sz w:val="18"/>
                <w:szCs w:val="18"/>
              </w:rPr>
              <w:t>is</w:t>
            </w:r>
            <w:proofErr w:type="gramEnd"/>
            <w:r>
              <w:rPr>
                <w:sz w:val="18"/>
                <w:szCs w:val="18"/>
              </w:rPr>
              <w:t xml:space="preserve"> not yet mature, awaiting feedback from trials.  There are patens on the technology. </w:t>
            </w:r>
          </w:p>
        </w:tc>
      </w:tr>
      <w:tr w:rsidR="005575ED" w14:paraId="4726B8A5"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7F5155F6"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6E5BC72F" w14:textId="77777777" w:rsidR="005575ED" w:rsidDel="00E4215B" w:rsidRDefault="005575ED" w:rsidP="008018E3">
            <w:pPr>
              <w:spacing w:beforeLines="60" w:before="144" w:afterLines="60" w:after="144"/>
              <w:contextualSpacing/>
              <w:rPr>
                <w:sz w:val="18"/>
                <w:szCs w:val="18"/>
              </w:rPr>
            </w:pPr>
            <w:r>
              <w:rPr>
                <w:sz w:val="18"/>
                <w:szCs w:val="18"/>
              </w:rPr>
              <w:t xml:space="preserve">Resilience in PNT: GPS/GNSS (presented by Orolia, GNSS antenna systems) </w:t>
            </w:r>
          </w:p>
        </w:tc>
        <w:tc>
          <w:tcPr>
            <w:tcW w:w="367" w:type="pct"/>
            <w:tcBorders>
              <w:top w:val="single" w:sz="4" w:space="0" w:color="auto"/>
              <w:left w:val="single" w:sz="4" w:space="0" w:color="auto"/>
              <w:bottom w:val="single" w:sz="4" w:space="0" w:color="auto"/>
              <w:right w:val="single" w:sz="4" w:space="0" w:color="auto"/>
            </w:tcBorders>
            <w:shd w:val="clear" w:color="auto" w:fill="92D050"/>
          </w:tcPr>
          <w:p w14:paraId="51F549FD" w14:textId="77777777" w:rsidR="005575ED" w:rsidRDefault="005575ED" w:rsidP="008018E3">
            <w:pPr>
              <w:keepLines/>
              <w:spacing w:beforeLines="60" w:before="144" w:afterLines="60" w:after="144"/>
              <w:jc w:val="center"/>
              <w:rPr>
                <w:sz w:val="18"/>
                <w:szCs w:val="18"/>
              </w:rPr>
            </w:pPr>
            <w:r>
              <w:rPr>
                <w:sz w:val="18"/>
                <w:szCs w:val="18"/>
              </w:rPr>
              <w:t>Green (some amber)</w:t>
            </w:r>
          </w:p>
        </w:tc>
        <w:tc>
          <w:tcPr>
            <w:tcW w:w="334" w:type="pct"/>
            <w:tcBorders>
              <w:top w:val="single" w:sz="4" w:space="0" w:color="auto"/>
              <w:left w:val="single" w:sz="4" w:space="0" w:color="auto"/>
              <w:bottom w:val="single" w:sz="4" w:space="0" w:color="auto"/>
              <w:right w:val="single" w:sz="4" w:space="0" w:color="auto"/>
            </w:tcBorders>
            <w:vAlign w:val="center"/>
          </w:tcPr>
          <w:p w14:paraId="4A2448C0" w14:textId="77777777" w:rsidR="005575ED"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6D07BF6B" w14:textId="77777777" w:rsidR="005575ED"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63" w:type="pct"/>
            <w:tcBorders>
              <w:top w:val="single" w:sz="4" w:space="0" w:color="auto"/>
              <w:left w:val="single" w:sz="4" w:space="0" w:color="auto"/>
              <w:bottom w:val="single" w:sz="4" w:space="0" w:color="auto"/>
              <w:right w:val="single" w:sz="4" w:space="0" w:color="auto"/>
            </w:tcBorders>
            <w:vAlign w:val="center"/>
          </w:tcPr>
          <w:p w14:paraId="5D476B9F" w14:textId="77777777" w:rsidR="005575ED" w:rsidRDefault="005575ED" w:rsidP="008018E3">
            <w:pPr>
              <w:keepLines/>
              <w:spacing w:beforeLines="60" w:before="144" w:afterLines="60" w:after="144"/>
              <w:jc w:val="center"/>
              <w:rPr>
                <w:sz w:val="18"/>
                <w:szCs w:val="18"/>
              </w:rPr>
            </w:pPr>
            <w:r>
              <w:rPr>
                <w:sz w:val="18"/>
                <w:szCs w:val="18"/>
              </w:rPr>
              <w:t>29</w:t>
            </w:r>
            <w:r>
              <w:rPr>
                <w:sz w:val="18"/>
                <w:szCs w:val="18"/>
              </w:rPr>
              <w:br/>
              <w:t>March 2022</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7F8A76E" w14:textId="77777777" w:rsidR="005575ED" w:rsidRDefault="005575ED" w:rsidP="008018E3">
            <w:pPr>
              <w:spacing w:beforeLines="60" w:before="144" w:afterLines="60" w:after="144"/>
              <w:jc w:val="center"/>
              <w:rPr>
                <w:color w:val="000000"/>
                <w:sz w:val="18"/>
                <w:szCs w:val="18"/>
              </w:rPr>
            </w:pPr>
            <w:r>
              <w:rPr>
                <w:color w:val="000000"/>
                <w:sz w:val="18"/>
                <w:szCs w:val="18"/>
              </w:rPr>
              <w:t>100%</w:t>
            </w:r>
          </w:p>
        </w:tc>
        <w:tc>
          <w:tcPr>
            <w:tcW w:w="1518" w:type="pct"/>
            <w:tcBorders>
              <w:top w:val="single" w:sz="4" w:space="0" w:color="auto"/>
              <w:left w:val="single" w:sz="4" w:space="0" w:color="auto"/>
              <w:bottom w:val="single" w:sz="4" w:space="0" w:color="auto"/>
              <w:right w:val="single" w:sz="4" w:space="0" w:color="auto"/>
            </w:tcBorders>
            <w:vAlign w:val="center"/>
          </w:tcPr>
          <w:p w14:paraId="393BD352" w14:textId="77777777" w:rsidR="005575ED" w:rsidRDefault="005575ED" w:rsidP="008018E3">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The GNSS antenna is a mature technology, appears to have ease of implementation.  </w:t>
            </w:r>
          </w:p>
        </w:tc>
      </w:tr>
      <w:tr w:rsidR="005575ED" w:rsidRPr="00B54EC5" w14:paraId="4027D657"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33867333"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7FE3C86" w14:textId="77777777" w:rsidR="005575ED" w:rsidRPr="00B54EC5" w:rsidRDefault="005575ED" w:rsidP="008018E3">
            <w:pPr>
              <w:spacing w:beforeLines="60" w:before="144" w:afterLines="60" w:after="144"/>
              <w:contextualSpacing/>
              <w:rPr>
                <w:sz w:val="18"/>
                <w:szCs w:val="18"/>
              </w:rPr>
            </w:pPr>
            <w:r>
              <w:rPr>
                <w:sz w:val="18"/>
                <w:szCs w:val="18"/>
              </w:rPr>
              <w:t>5G Precise Positioning (presented by Qualcomm)</w:t>
            </w:r>
          </w:p>
        </w:tc>
        <w:tc>
          <w:tcPr>
            <w:tcW w:w="367" w:type="pct"/>
            <w:tcBorders>
              <w:top w:val="single" w:sz="4" w:space="0" w:color="auto"/>
              <w:left w:val="single" w:sz="4" w:space="0" w:color="auto"/>
              <w:bottom w:val="single" w:sz="4" w:space="0" w:color="auto"/>
              <w:right w:val="single" w:sz="4" w:space="0" w:color="auto"/>
            </w:tcBorders>
          </w:tcPr>
          <w:p w14:paraId="7F64C814" w14:textId="77777777" w:rsidR="005575ED" w:rsidRPr="00B54EC5" w:rsidRDefault="005575ED" w:rsidP="008018E3">
            <w:pPr>
              <w:keepLines/>
              <w:spacing w:beforeLines="60" w:before="144" w:afterLines="60" w:after="144"/>
              <w:jc w:val="center"/>
              <w:rPr>
                <w:sz w:val="18"/>
                <w:szCs w:val="18"/>
              </w:rPr>
            </w:pPr>
            <w:r>
              <w:rPr>
                <w:sz w:val="18"/>
                <w:szCs w:val="18"/>
              </w:rPr>
              <w:t>In Progress</w:t>
            </w:r>
          </w:p>
        </w:tc>
        <w:tc>
          <w:tcPr>
            <w:tcW w:w="334" w:type="pct"/>
            <w:tcBorders>
              <w:top w:val="single" w:sz="4" w:space="0" w:color="auto"/>
              <w:left w:val="single" w:sz="4" w:space="0" w:color="auto"/>
              <w:bottom w:val="single" w:sz="4" w:space="0" w:color="auto"/>
              <w:right w:val="single" w:sz="4" w:space="0" w:color="auto"/>
            </w:tcBorders>
            <w:vAlign w:val="center"/>
          </w:tcPr>
          <w:p w14:paraId="585C9A94" w14:textId="77777777" w:rsidR="005575ED" w:rsidRPr="00B54EC5" w:rsidRDefault="005575ED" w:rsidP="008018E3">
            <w:pPr>
              <w:keepLines/>
              <w:spacing w:beforeLines="60" w:before="144" w:afterLines="60" w:after="144"/>
              <w:jc w:val="center"/>
              <w:rPr>
                <w:sz w:val="18"/>
                <w:szCs w:val="18"/>
              </w:rPr>
            </w:pPr>
            <w:r>
              <w:rPr>
                <w:sz w:val="18"/>
                <w:szCs w:val="18"/>
              </w:rPr>
              <w:t>28</w:t>
            </w:r>
            <w:r>
              <w:rPr>
                <w:sz w:val="18"/>
                <w:szCs w:val="18"/>
              </w:rPr>
              <w:br/>
              <w:t>Oct 2021</w:t>
            </w:r>
          </w:p>
        </w:tc>
        <w:tc>
          <w:tcPr>
            <w:tcW w:w="434" w:type="pct"/>
            <w:tcBorders>
              <w:top w:val="single" w:sz="4" w:space="0" w:color="auto"/>
              <w:left w:val="single" w:sz="4" w:space="0" w:color="auto"/>
              <w:bottom w:val="single" w:sz="4" w:space="0" w:color="auto"/>
              <w:right w:val="single" w:sz="4" w:space="0" w:color="auto"/>
            </w:tcBorders>
            <w:vAlign w:val="center"/>
          </w:tcPr>
          <w:p w14:paraId="73A30E95" w14:textId="77777777" w:rsidR="005575ED" w:rsidRPr="00B54EC5" w:rsidRDefault="005575ED" w:rsidP="008018E3">
            <w:pPr>
              <w:keepLines/>
              <w:spacing w:beforeLines="60" w:before="144" w:afterLines="60" w:after="144"/>
              <w:jc w:val="center"/>
              <w:rPr>
                <w:sz w:val="18"/>
                <w:szCs w:val="18"/>
              </w:rPr>
            </w:pPr>
            <w:r>
              <w:rPr>
                <w:sz w:val="18"/>
                <w:szCs w:val="18"/>
              </w:rPr>
              <w:t>31</w:t>
            </w:r>
            <w:r>
              <w:rPr>
                <w:sz w:val="18"/>
                <w:szCs w:val="18"/>
              </w:rPr>
              <w:br/>
              <w:t>Feb 2023</w:t>
            </w:r>
          </w:p>
        </w:tc>
        <w:tc>
          <w:tcPr>
            <w:tcW w:w="363" w:type="pct"/>
            <w:tcBorders>
              <w:top w:val="single" w:sz="4" w:space="0" w:color="auto"/>
              <w:left w:val="single" w:sz="4" w:space="0" w:color="auto"/>
              <w:bottom w:val="single" w:sz="4" w:space="0" w:color="auto"/>
              <w:right w:val="single" w:sz="4" w:space="0" w:color="auto"/>
            </w:tcBorders>
            <w:vAlign w:val="center"/>
          </w:tcPr>
          <w:p w14:paraId="51735CC5" w14:textId="77777777" w:rsidR="005575ED" w:rsidRPr="00B54EC5" w:rsidRDefault="005575ED" w:rsidP="008018E3">
            <w:pPr>
              <w:keepLines/>
              <w:spacing w:beforeLines="60" w:before="144" w:afterLines="60" w:after="144"/>
              <w:jc w:val="center"/>
              <w:rPr>
                <w:sz w:val="18"/>
                <w:szCs w:val="18"/>
              </w:rPr>
            </w:pPr>
            <w:r>
              <w:rPr>
                <w:sz w:val="18"/>
                <w:szCs w:val="18"/>
              </w:rPr>
              <w:t>32</w:t>
            </w:r>
            <w:r>
              <w:rPr>
                <w:sz w:val="18"/>
                <w:szCs w:val="18"/>
              </w:rPr>
              <w:br/>
              <w:t>Oct 2023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1BAC81C"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50%</w:t>
            </w:r>
          </w:p>
        </w:tc>
        <w:tc>
          <w:tcPr>
            <w:tcW w:w="1518" w:type="pct"/>
            <w:tcBorders>
              <w:top w:val="single" w:sz="4" w:space="0" w:color="auto"/>
              <w:left w:val="single" w:sz="4" w:space="0" w:color="auto"/>
              <w:bottom w:val="single" w:sz="4" w:space="0" w:color="auto"/>
              <w:right w:val="single" w:sz="4" w:space="0" w:color="auto"/>
            </w:tcBorders>
            <w:vAlign w:val="center"/>
          </w:tcPr>
          <w:p w14:paraId="059BAC26" w14:textId="77777777" w:rsidR="005575ED" w:rsidRPr="00B54EC5" w:rsidRDefault="005575ED" w:rsidP="008018E3">
            <w:pPr>
              <w:spacing w:beforeLines="60" w:before="144" w:afterLines="60" w:after="144"/>
              <w:jc w:val="center"/>
              <w:rPr>
                <w:sz w:val="18"/>
                <w:szCs w:val="18"/>
              </w:rPr>
            </w:pPr>
            <w:r>
              <w:rPr>
                <w:sz w:val="18"/>
                <w:szCs w:val="18"/>
              </w:rPr>
              <w:t>Continuing</w:t>
            </w:r>
          </w:p>
        </w:tc>
      </w:tr>
      <w:tr w:rsidR="005575ED" w:rsidRPr="00B54EC5" w14:paraId="6EB84ECA"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356ABB5"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3F06325E" w14:textId="77777777" w:rsidR="005575ED" w:rsidRPr="00B54EC5" w:rsidRDefault="005575ED" w:rsidP="008018E3">
            <w:pPr>
              <w:spacing w:beforeLines="60" w:before="144" w:afterLines="60" w:after="144"/>
              <w:contextualSpacing/>
              <w:rPr>
                <w:sz w:val="18"/>
                <w:szCs w:val="18"/>
              </w:rPr>
            </w:pPr>
            <w:r>
              <w:rPr>
                <w:sz w:val="18"/>
                <w:szCs w:val="18"/>
              </w:rPr>
              <w:t xml:space="preserve">AI detection of ships in ports  / Synthetic images (Presented by </w:t>
            </w:r>
            <w:proofErr w:type="spellStart"/>
            <w:r>
              <w:rPr>
                <w:sz w:val="18"/>
                <w:szCs w:val="18"/>
              </w:rPr>
              <w:t>SeerBI</w:t>
            </w:r>
            <w:proofErr w:type="spellEnd"/>
            <w:r>
              <w:rPr>
                <w:sz w:val="18"/>
                <w:szCs w:val="18"/>
              </w:rPr>
              <w:t>)</w:t>
            </w:r>
          </w:p>
        </w:tc>
        <w:tc>
          <w:tcPr>
            <w:tcW w:w="367" w:type="pct"/>
            <w:tcBorders>
              <w:top w:val="single" w:sz="4" w:space="0" w:color="auto"/>
              <w:left w:val="single" w:sz="4" w:space="0" w:color="auto"/>
              <w:bottom w:val="single" w:sz="4" w:space="0" w:color="auto"/>
              <w:right w:val="single" w:sz="4" w:space="0" w:color="auto"/>
            </w:tcBorders>
          </w:tcPr>
          <w:p w14:paraId="6BC72466" w14:textId="77777777" w:rsidR="005575ED" w:rsidRPr="00B54EC5" w:rsidRDefault="005575ED" w:rsidP="008018E3">
            <w:pPr>
              <w:keepLines/>
              <w:spacing w:beforeLines="60" w:before="144" w:afterLines="60" w:after="144"/>
              <w:jc w:val="center"/>
              <w:rPr>
                <w:sz w:val="18"/>
                <w:szCs w:val="18"/>
              </w:rPr>
            </w:pPr>
            <w:r>
              <w:rPr>
                <w:sz w:val="18"/>
                <w:szCs w:val="18"/>
              </w:rPr>
              <w:t>Deciding next steps</w:t>
            </w:r>
          </w:p>
        </w:tc>
        <w:tc>
          <w:tcPr>
            <w:tcW w:w="334" w:type="pct"/>
            <w:tcBorders>
              <w:top w:val="single" w:sz="4" w:space="0" w:color="auto"/>
              <w:left w:val="single" w:sz="4" w:space="0" w:color="auto"/>
              <w:bottom w:val="single" w:sz="4" w:space="0" w:color="auto"/>
              <w:right w:val="single" w:sz="4" w:space="0" w:color="auto"/>
            </w:tcBorders>
            <w:vAlign w:val="center"/>
          </w:tcPr>
          <w:p w14:paraId="51CC5E9B" w14:textId="77777777" w:rsidR="005575ED" w:rsidRPr="00B54EC5"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28563C66" w14:textId="77777777" w:rsidR="005575ED" w:rsidRPr="00B54EC5" w:rsidRDefault="005575ED" w:rsidP="008018E3">
            <w:pPr>
              <w:keepLines/>
              <w:spacing w:beforeLines="60" w:before="144" w:afterLines="60" w:after="144"/>
              <w:jc w:val="center"/>
              <w:rPr>
                <w:sz w:val="18"/>
                <w:szCs w:val="18"/>
              </w:rPr>
            </w:pPr>
            <w:r>
              <w:rPr>
                <w:sz w:val="18"/>
                <w:szCs w:val="18"/>
              </w:rPr>
              <w:t>TBC</w:t>
            </w:r>
          </w:p>
        </w:tc>
        <w:tc>
          <w:tcPr>
            <w:tcW w:w="363" w:type="pct"/>
            <w:tcBorders>
              <w:top w:val="single" w:sz="4" w:space="0" w:color="auto"/>
              <w:left w:val="single" w:sz="4" w:space="0" w:color="auto"/>
              <w:bottom w:val="single" w:sz="4" w:space="0" w:color="auto"/>
              <w:right w:val="single" w:sz="4" w:space="0" w:color="auto"/>
            </w:tcBorders>
            <w:vAlign w:val="center"/>
          </w:tcPr>
          <w:p w14:paraId="0F57D19A"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710AB6E"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158D746E" w14:textId="77777777" w:rsidR="005575ED" w:rsidRPr="00B54EC5" w:rsidRDefault="005575ED" w:rsidP="008018E3">
            <w:pPr>
              <w:spacing w:beforeLines="60" w:before="144" w:afterLines="60" w:after="144"/>
              <w:jc w:val="center"/>
              <w:rPr>
                <w:sz w:val="18"/>
                <w:szCs w:val="18"/>
              </w:rPr>
            </w:pPr>
            <w:r>
              <w:rPr>
                <w:sz w:val="18"/>
                <w:szCs w:val="18"/>
              </w:rPr>
              <w:t>To be decided</w:t>
            </w:r>
          </w:p>
        </w:tc>
      </w:tr>
      <w:tr w:rsidR="005575ED" w:rsidRPr="00B54EC5" w14:paraId="1A3E0CE4"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2FB38961" w14:textId="77777777" w:rsidR="005575ED" w:rsidRPr="0040453C" w:rsidRDefault="005575ED" w:rsidP="008018E3">
            <w:pPr>
              <w:pStyle w:val="ListParagraph"/>
              <w:numPr>
                <w:ilvl w:val="0"/>
                <w:numId w:val="28"/>
              </w:numPr>
              <w:jc w:val="center"/>
              <w:rPr>
                <w:rFonts w:asciiTheme="minorHAnsi" w:hAnsiTheme="minorHAnsi" w:cstheme="minorHAnsi"/>
                <w:strike/>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15AA1A98" w14:textId="77777777" w:rsidR="005575ED" w:rsidRPr="00BC066D" w:rsidRDefault="005575ED" w:rsidP="008018E3">
            <w:pPr>
              <w:spacing w:beforeLines="60" w:before="144" w:afterLines="60" w:after="144"/>
              <w:rPr>
                <w:sz w:val="18"/>
                <w:szCs w:val="18"/>
              </w:rPr>
            </w:pPr>
            <w:r>
              <w:rPr>
                <w:sz w:val="18"/>
                <w:szCs w:val="18"/>
              </w:rPr>
              <w:t xml:space="preserve">IMT 2020 on buoys (Presented by Jet Engineering) </w:t>
            </w:r>
          </w:p>
        </w:tc>
        <w:tc>
          <w:tcPr>
            <w:tcW w:w="367" w:type="pct"/>
            <w:tcBorders>
              <w:top w:val="single" w:sz="4" w:space="0" w:color="auto"/>
              <w:left w:val="single" w:sz="4" w:space="0" w:color="auto"/>
              <w:bottom w:val="single" w:sz="4" w:space="0" w:color="auto"/>
              <w:right w:val="single" w:sz="4" w:space="0" w:color="auto"/>
            </w:tcBorders>
          </w:tcPr>
          <w:p w14:paraId="39CAF038" w14:textId="77777777" w:rsidR="005575ED" w:rsidRPr="006D5FAF" w:rsidRDefault="005575ED" w:rsidP="008018E3">
            <w:pPr>
              <w:keepLines/>
              <w:spacing w:beforeLines="60" w:before="144" w:afterLines="60" w:after="144"/>
              <w:jc w:val="center"/>
              <w:rPr>
                <w:sz w:val="18"/>
                <w:szCs w:val="18"/>
              </w:rPr>
            </w:pPr>
            <w:r w:rsidRPr="006D5FAF">
              <w:rPr>
                <w:sz w:val="18"/>
                <w:szCs w:val="18"/>
              </w:rPr>
              <w:t>Deciding next steps</w:t>
            </w:r>
          </w:p>
        </w:tc>
        <w:tc>
          <w:tcPr>
            <w:tcW w:w="334" w:type="pct"/>
            <w:tcBorders>
              <w:top w:val="single" w:sz="4" w:space="0" w:color="auto"/>
              <w:left w:val="single" w:sz="4" w:space="0" w:color="auto"/>
              <w:bottom w:val="single" w:sz="4" w:space="0" w:color="auto"/>
              <w:right w:val="single" w:sz="4" w:space="0" w:color="auto"/>
            </w:tcBorders>
            <w:vAlign w:val="center"/>
          </w:tcPr>
          <w:p w14:paraId="396E5442"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58A33F7E" w14:textId="77777777" w:rsidR="005575ED" w:rsidRPr="00BC066D" w:rsidRDefault="005575ED" w:rsidP="008018E3">
            <w:pPr>
              <w:keepLines/>
              <w:spacing w:beforeLines="60" w:before="144" w:afterLines="60" w:after="144"/>
              <w:jc w:val="center"/>
              <w:rPr>
                <w:sz w:val="18"/>
                <w:szCs w:val="18"/>
              </w:rPr>
            </w:pPr>
            <w:r>
              <w:rPr>
                <w:sz w:val="18"/>
                <w:szCs w:val="18"/>
              </w:rPr>
              <w:t>TBC</w:t>
            </w:r>
          </w:p>
        </w:tc>
        <w:tc>
          <w:tcPr>
            <w:tcW w:w="363" w:type="pct"/>
            <w:tcBorders>
              <w:top w:val="single" w:sz="4" w:space="0" w:color="auto"/>
              <w:left w:val="single" w:sz="4" w:space="0" w:color="auto"/>
              <w:bottom w:val="single" w:sz="4" w:space="0" w:color="auto"/>
              <w:right w:val="single" w:sz="4" w:space="0" w:color="auto"/>
            </w:tcBorders>
            <w:vAlign w:val="center"/>
          </w:tcPr>
          <w:p w14:paraId="09C7A49C"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B02B45C"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41CE1666" w14:textId="77777777" w:rsidR="005575ED" w:rsidRPr="00B54EC5" w:rsidRDefault="005575ED" w:rsidP="008018E3">
            <w:pPr>
              <w:spacing w:beforeLines="60" w:before="144" w:afterLines="60" w:after="144"/>
              <w:jc w:val="center"/>
              <w:rPr>
                <w:sz w:val="18"/>
                <w:szCs w:val="18"/>
              </w:rPr>
            </w:pPr>
            <w:r>
              <w:rPr>
                <w:sz w:val="18"/>
                <w:szCs w:val="18"/>
              </w:rPr>
              <w:t>To be decided</w:t>
            </w:r>
          </w:p>
        </w:tc>
      </w:tr>
      <w:tr w:rsidR="005575ED" w:rsidRPr="00B54EC5" w14:paraId="0E57F96F"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59814564"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F5000DE" w14:textId="77777777" w:rsidR="005575ED" w:rsidRPr="00BC066D" w:rsidRDefault="005575ED" w:rsidP="008018E3">
            <w:pPr>
              <w:spacing w:beforeLines="60" w:before="144" w:afterLines="60" w:after="144"/>
              <w:contextualSpacing/>
              <w:rPr>
                <w:sz w:val="18"/>
                <w:szCs w:val="18"/>
              </w:rPr>
            </w:pPr>
            <w:r>
              <w:rPr>
                <w:sz w:val="18"/>
                <w:szCs w:val="18"/>
              </w:rPr>
              <w:t>Metal Surface Wave communication (Presented by KRISO/ SWT, technology called MS@MS)</w:t>
            </w:r>
          </w:p>
        </w:tc>
        <w:tc>
          <w:tcPr>
            <w:tcW w:w="367" w:type="pct"/>
            <w:tcBorders>
              <w:top w:val="single" w:sz="4" w:space="0" w:color="auto"/>
              <w:left w:val="single" w:sz="4" w:space="0" w:color="auto"/>
              <w:bottom w:val="single" w:sz="4" w:space="0" w:color="auto"/>
              <w:right w:val="single" w:sz="4" w:space="0" w:color="auto"/>
            </w:tcBorders>
          </w:tcPr>
          <w:p w14:paraId="4B3E21EF" w14:textId="77777777" w:rsidR="005575ED" w:rsidRPr="006D5FAF" w:rsidRDefault="005575ED" w:rsidP="008018E3">
            <w:pPr>
              <w:keepLines/>
              <w:spacing w:beforeLines="60" w:before="144" w:afterLines="60" w:after="144"/>
              <w:jc w:val="center"/>
              <w:rPr>
                <w:sz w:val="18"/>
                <w:szCs w:val="18"/>
              </w:rPr>
            </w:pPr>
            <w:r>
              <w:rPr>
                <w:sz w:val="18"/>
                <w:szCs w:val="18"/>
              </w:rPr>
              <w:t>In Progress</w:t>
            </w:r>
          </w:p>
        </w:tc>
        <w:tc>
          <w:tcPr>
            <w:tcW w:w="334" w:type="pct"/>
            <w:tcBorders>
              <w:top w:val="single" w:sz="4" w:space="0" w:color="auto"/>
              <w:left w:val="single" w:sz="4" w:space="0" w:color="auto"/>
              <w:bottom w:val="single" w:sz="4" w:space="0" w:color="auto"/>
              <w:right w:val="single" w:sz="4" w:space="0" w:color="auto"/>
            </w:tcBorders>
            <w:vAlign w:val="center"/>
          </w:tcPr>
          <w:p w14:paraId="29A8AD22"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4706CCFD" w14:textId="77777777" w:rsidR="005575ED" w:rsidRPr="00BC066D" w:rsidRDefault="005575ED" w:rsidP="008018E3">
            <w:pPr>
              <w:keepLines/>
              <w:spacing w:beforeLines="60" w:before="144" w:afterLines="60" w:after="144"/>
              <w:jc w:val="center"/>
              <w:rPr>
                <w:sz w:val="18"/>
                <w:szCs w:val="18"/>
              </w:rPr>
            </w:pPr>
            <w:r>
              <w:rPr>
                <w:sz w:val="18"/>
                <w:szCs w:val="18"/>
              </w:rPr>
              <w:t>32</w:t>
            </w:r>
            <w:r>
              <w:rPr>
                <w:sz w:val="18"/>
                <w:szCs w:val="18"/>
              </w:rPr>
              <w:br/>
              <w:t>Oct 2023</w:t>
            </w:r>
          </w:p>
        </w:tc>
        <w:tc>
          <w:tcPr>
            <w:tcW w:w="363" w:type="pct"/>
            <w:tcBorders>
              <w:top w:val="single" w:sz="4" w:space="0" w:color="auto"/>
              <w:left w:val="single" w:sz="4" w:space="0" w:color="auto"/>
              <w:bottom w:val="single" w:sz="4" w:space="0" w:color="auto"/>
              <w:right w:val="single" w:sz="4" w:space="0" w:color="auto"/>
            </w:tcBorders>
            <w:vAlign w:val="center"/>
          </w:tcPr>
          <w:p w14:paraId="6AF2E55E"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35630BA" w14:textId="77777777" w:rsidR="005575ED" w:rsidRPr="00B54EC5" w:rsidRDefault="005575ED" w:rsidP="008018E3">
            <w:pPr>
              <w:spacing w:beforeLines="60" w:before="144" w:afterLines="60" w:after="144"/>
              <w:jc w:val="center"/>
              <w:rPr>
                <w:color w:val="000000"/>
                <w:sz w:val="18"/>
                <w:szCs w:val="18"/>
              </w:rPr>
            </w:pPr>
            <w:r>
              <w:rPr>
                <w:color w:val="000000"/>
                <w:sz w:val="18"/>
                <w:szCs w:val="18"/>
              </w:rPr>
              <w:t>80%</w:t>
            </w:r>
          </w:p>
        </w:tc>
        <w:tc>
          <w:tcPr>
            <w:tcW w:w="1518" w:type="pct"/>
            <w:tcBorders>
              <w:top w:val="single" w:sz="4" w:space="0" w:color="auto"/>
              <w:left w:val="single" w:sz="4" w:space="0" w:color="auto"/>
              <w:bottom w:val="single" w:sz="4" w:space="0" w:color="auto"/>
              <w:right w:val="single" w:sz="4" w:space="0" w:color="auto"/>
            </w:tcBorders>
            <w:vAlign w:val="center"/>
          </w:tcPr>
          <w:p w14:paraId="1C980080" w14:textId="77777777" w:rsidR="005575ED" w:rsidRPr="00B54EC5" w:rsidRDefault="005575ED" w:rsidP="008018E3">
            <w:pPr>
              <w:spacing w:beforeLines="60" w:before="144" w:afterLines="60" w:after="144"/>
              <w:jc w:val="center"/>
              <w:rPr>
                <w:sz w:val="18"/>
                <w:szCs w:val="18"/>
              </w:rPr>
            </w:pPr>
            <w:r>
              <w:rPr>
                <w:sz w:val="18"/>
                <w:szCs w:val="18"/>
              </w:rPr>
              <w:t>To be completed through intersessional review</w:t>
            </w:r>
          </w:p>
        </w:tc>
      </w:tr>
      <w:tr w:rsidR="005575ED" w:rsidRPr="00B54EC5" w14:paraId="010AD28B"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6008BD03"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4A4803F1" w14:textId="77777777" w:rsidR="005575ED" w:rsidRPr="00BC066D" w:rsidRDefault="005575ED" w:rsidP="008018E3">
            <w:pPr>
              <w:spacing w:beforeLines="60" w:before="144" w:afterLines="60" w:after="144"/>
              <w:contextualSpacing/>
              <w:rPr>
                <w:sz w:val="18"/>
                <w:szCs w:val="18"/>
              </w:rPr>
            </w:pPr>
            <w:r>
              <w:rPr>
                <w:sz w:val="18"/>
                <w:szCs w:val="18"/>
              </w:rPr>
              <w:t xml:space="preserve">Ships Air draft remote measurement (Presented by China MSA) </w:t>
            </w:r>
          </w:p>
        </w:tc>
        <w:tc>
          <w:tcPr>
            <w:tcW w:w="367" w:type="pct"/>
            <w:tcBorders>
              <w:top w:val="single" w:sz="4" w:space="0" w:color="auto"/>
              <w:left w:val="single" w:sz="4" w:space="0" w:color="auto"/>
              <w:bottom w:val="single" w:sz="4" w:space="0" w:color="auto"/>
              <w:right w:val="single" w:sz="4" w:space="0" w:color="auto"/>
            </w:tcBorders>
          </w:tcPr>
          <w:p w14:paraId="47CC04F3" w14:textId="77777777" w:rsidR="005575ED" w:rsidRPr="006D5FAF" w:rsidRDefault="005575ED" w:rsidP="008018E3">
            <w:pPr>
              <w:keepLines/>
              <w:spacing w:beforeLines="60" w:before="144" w:afterLines="60" w:after="144"/>
              <w:jc w:val="center"/>
              <w:rPr>
                <w:sz w:val="18"/>
                <w:szCs w:val="18"/>
              </w:rPr>
            </w:pPr>
            <w:r>
              <w:rPr>
                <w:sz w:val="18"/>
                <w:szCs w:val="18"/>
              </w:rPr>
              <w:t>Submitted</w:t>
            </w:r>
          </w:p>
        </w:tc>
        <w:tc>
          <w:tcPr>
            <w:tcW w:w="334" w:type="pct"/>
            <w:tcBorders>
              <w:top w:val="single" w:sz="4" w:space="0" w:color="auto"/>
              <w:left w:val="single" w:sz="4" w:space="0" w:color="auto"/>
              <w:bottom w:val="single" w:sz="4" w:space="0" w:color="auto"/>
              <w:right w:val="single" w:sz="4" w:space="0" w:color="auto"/>
            </w:tcBorders>
            <w:vAlign w:val="center"/>
          </w:tcPr>
          <w:p w14:paraId="78E6B44B" w14:textId="77777777" w:rsidR="005575ED" w:rsidRPr="00BC066D" w:rsidRDefault="005575ED" w:rsidP="008018E3">
            <w:pPr>
              <w:keepLines/>
              <w:spacing w:beforeLines="60" w:before="144" w:afterLines="60" w:after="144"/>
              <w:jc w:val="center"/>
              <w:rPr>
                <w:sz w:val="18"/>
                <w:szCs w:val="18"/>
              </w:rPr>
            </w:pPr>
            <w:r>
              <w:rPr>
                <w:sz w:val="18"/>
                <w:szCs w:val="18"/>
              </w:rPr>
              <w:t>30</w:t>
            </w:r>
            <w:r>
              <w:rPr>
                <w:sz w:val="18"/>
                <w:szCs w:val="18"/>
              </w:rPr>
              <w:br/>
              <w:t>Oct 2022</w:t>
            </w:r>
          </w:p>
        </w:tc>
        <w:tc>
          <w:tcPr>
            <w:tcW w:w="434" w:type="pct"/>
            <w:tcBorders>
              <w:top w:val="single" w:sz="4" w:space="0" w:color="auto"/>
              <w:left w:val="single" w:sz="4" w:space="0" w:color="auto"/>
              <w:bottom w:val="single" w:sz="4" w:space="0" w:color="auto"/>
              <w:right w:val="single" w:sz="4" w:space="0" w:color="auto"/>
            </w:tcBorders>
            <w:vAlign w:val="center"/>
          </w:tcPr>
          <w:p w14:paraId="459F8F2A" w14:textId="77777777" w:rsidR="005575ED" w:rsidRDefault="005575ED" w:rsidP="008018E3">
            <w:pPr>
              <w:keepLines/>
              <w:spacing w:beforeLines="60" w:before="144" w:afterLines="60" w:after="144"/>
              <w:jc w:val="center"/>
              <w:rPr>
                <w:sz w:val="18"/>
                <w:szCs w:val="18"/>
              </w:rPr>
            </w:pPr>
            <w:r>
              <w:rPr>
                <w:sz w:val="18"/>
                <w:szCs w:val="18"/>
              </w:rPr>
              <w:t>32</w:t>
            </w:r>
          </w:p>
          <w:p w14:paraId="15442A15" w14:textId="77777777" w:rsidR="005575ED" w:rsidRPr="00BC066D" w:rsidRDefault="005575ED" w:rsidP="008018E3">
            <w:pPr>
              <w:keepLines/>
              <w:spacing w:beforeLines="60" w:before="144" w:afterLines="60" w:after="144"/>
              <w:jc w:val="center"/>
              <w:rPr>
                <w:sz w:val="18"/>
                <w:szCs w:val="18"/>
              </w:rPr>
            </w:pPr>
            <w:r>
              <w:rPr>
                <w:sz w:val="18"/>
                <w:szCs w:val="18"/>
              </w:rPr>
              <w:t>Oct 2023</w:t>
            </w:r>
          </w:p>
        </w:tc>
        <w:tc>
          <w:tcPr>
            <w:tcW w:w="363" w:type="pct"/>
            <w:tcBorders>
              <w:top w:val="single" w:sz="4" w:space="0" w:color="auto"/>
              <w:left w:val="single" w:sz="4" w:space="0" w:color="auto"/>
              <w:bottom w:val="single" w:sz="4" w:space="0" w:color="auto"/>
              <w:right w:val="single" w:sz="4" w:space="0" w:color="auto"/>
            </w:tcBorders>
            <w:vAlign w:val="center"/>
          </w:tcPr>
          <w:p w14:paraId="730F29B6"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7C03344" w14:textId="77777777" w:rsidR="005575ED" w:rsidRPr="00E21CD5" w:rsidRDefault="005575ED" w:rsidP="008018E3">
            <w:pPr>
              <w:spacing w:beforeLines="60" w:before="144" w:afterLines="60" w:after="144"/>
              <w:jc w:val="center"/>
              <w:rPr>
                <w:color w:val="000000"/>
                <w:sz w:val="18"/>
                <w:szCs w:val="18"/>
              </w:rPr>
            </w:pPr>
            <w:r w:rsidRPr="00E21CD5">
              <w:rPr>
                <w:color w:val="000000"/>
                <w:sz w:val="18"/>
                <w:szCs w:val="18"/>
              </w:rPr>
              <w:t>10%</w:t>
            </w:r>
          </w:p>
        </w:tc>
        <w:tc>
          <w:tcPr>
            <w:tcW w:w="1518" w:type="pct"/>
            <w:tcBorders>
              <w:top w:val="single" w:sz="4" w:space="0" w:color="auto"/>
              <w:left w:val="single" w:sz="4" w:space="0" w:color="auto"/>
              <w:bottom w:val="single" w:sz="4" w:space="0" w:color="auto"/>
              <w:right w:val="single" w:sz="4" w:space="0" w:color="auto"/>
            </w:tcBorders>
            <w:vAlign w:val="center"/>
          </w:tcPr>
          <w:p w14:paraId="137B6CD5" w14:textId="77777777" w:rsidR="005575ED" w:rsidRPr="00B54EC5" w:rsidRDefault="005575ED" w:rsidP="008018E3">
            <w:pPr>
              <w:spacing w:beforeLines="60" w:before="144" w:afterLines="60" w:after="144"/>
              <w:jc w:val="center"/>
              <w:rPr>
                <w:sz w:val="18"/>
                <w:szCs w:val="18"/>
              </w:rPr>
            </w:pPr>
            <w:r>
              <w:rPr>
                <w:sz w:val="18"/>
                <w:szCs w:val="18"/>
              </w:rPr>
              <w:t>Commenced</w:t>
            </w:r>
          </w:p>
        </w:tc>
      </w:tr>
      <w:tr w:rsidR="005575ED" w:rsidRPr="00B54EC5" w14:paraId="1E432CFC" w14:textId="77777777" w:rsidTr="0040453C">
        <w:trPr>
          <w:cantSplit/>
        </w:trPr>
        <w:tc>
          <w:tcPr>
            <w:tcW w:w="259" w:type="pct"/>
            <w:tcBorders>
              <w:top w:val="single" w:sz="4" w:space="0" w:color="auto"/>
              <w:left w:val="single" w:sz="4" w:space="0" w:color="auto"/>
              <w:bottom w:val="single" w:sz="4" w:space="0" w:color="auto"/>
              <w:right w:val="single" w:sz="4" w:space="0" w:color="auto"/>
            </w:tcBorders>
            <w:vAlign w:val="center"/>
          </w:tcPr>
          <w:p w14:paraId="173BC397" w14:textId="77777777" w:rsidR="005575ED" w:rsidRPr="0040453C" w:rsidRDefault="005575ED" w:rsidP="008018E3">
            <w:pPr>
              <w:pStyle w:val="ListParagraph"/>
              <w:numPr>
                <w:ilvl w:val="0"/>
                <w:numId w:val="28"/>
              </w:numPr>
              <w:jc w:val="center"/>
              <w:rPr>
                <w:rFonts w:asciiTheme="minorHAnsi" w:hAnsiTheme="minorHAnsi" w:cstheme="minorHAnsi"/>
                <w:sz w:val="18"/>
                <w:szCs w:val="20"/>
              </w:rPr>
            </w:pPr>
          </w:p>
        </w:tc>
        <w:tc>
          <w:tcPr>
            <w:tcW w:w="1354" w:type="pct"/>
            <w:tcBorders>
              <w:top w:val="single" w:sz="4" w:space="0" w:color="auto"/>
              <w:left w:val="single" w:sz="4" w:space="0" w:color="auto"/>
              <w:bottom w:val="single" w:sz="4" w:space="0" w:color="auto"/>
              <w:right w:val="single" w:sz="4" w:space="0" w:color="auto"/>
            </w:tcBorders>
            <w:vAlign w:val="center"/>
          </w:tcPr>
          <w:p w14:paraId="6ACB27F5" w14:textId="77777777" w:rsidR="005575ED" w:rsidRDefault="005575ED" w:rsidP="008018E3">
            <w:pPr>
              <w:spacing w:beforeLines="60" w:before="144" w:afterLines="60" w:after="144"/>
              <w:contextualSpacing/>
              <w:rPr>
                <w:sz w:val="18"/>
                <w:szCs w:val="18"/>
              </w:rPr>
            </w:pPr>
            <w:proofErr w:type="spellStart"/>
            <w:r>
              <w:rPr>
                <w:sz w:val="18"/>
                <w:szCs w:val="18"/>
              </w:rPr>
              <w:t>SigFox</w:t>
            </w:r>
            <w:proofErr w:type="spellEnd"/>
            <w:r>
              <w:rPr>
                <w:sz w:val="18"/>
                <w:szCs w:val="18"/>
              </w:rPr>
              <w:t xml:space="preserve"> (Irish Lights)</w:t>
            </w:r>
          </w:p>
        </w:tc>
        <w:tc>
          <w:tcPr>
            <w:tcW w:w="367" w:type="pct"/>
            <w:tcBorders>
              <w:top w:val="single" w:sz="4" w:space="0" w:color="auto"/>
              <w:left w:val="single" w:sz="4" w:space="0" w:color="auto"/>
              <w:bottom w:val="single" w:sz="4" w:space="0" w:color="auto"/>
              <w:right w:val="single" w:sz="4" w:space="0" w:color="auto"/>
            </w:tcBorders>
          </w:tcPr>
          <w:p w14:paraId="0EC8DEE0" w14:textId="77777777" w:rsidR="005575ED" w:rsidRDefault="005575ED" w:rsidP="008018E3">
            <w:pPr>
              <w:keepLines/>
              <w:spacing w:beforeLines="60" w:before="144" w:afterLines="60" w:after="144"/>
              <w:jc w:val="center"/>
              <w:rPr>
                <w:sz w:val="18"/>
                <w:szCs w:val="18"/>
              </w:rPr>
            </w:pPr>
            <w:r>
              <w:rPr>
                <w:sz w:val="18"/>
                <w:szCs w:val="18"/>
              </w:rPr>
              <w:t>Proposed</w:t>
            </w:r>
          </w:p>
        </w:tc>
        <w:tc>
          <w:tcPr>
            <w:tcW w:w="334" w:type="pct"/>
            <w:tcBorders>
              <w:top w:val="single" w:sz="4" w:space="0" w:color="auto"/>
              <w:left w:val="single" w:sz="4" w:space="0" w:color="auto"/>
              <w:bottom w:val="single" w:sz="4" w:space="0" w:color="auto"/>
              <w:right w:val="single" w:sz="4" w:space="0" w:color="auto"/>
            </w:tcBorders>
            <w:vAlign w:val="center"/>
          </w:tcPr>
          <w:p w14:paraId="4B1AF2CB" w14:textId="77777777" w:rsidR="005575ED" w:rsidRDefault="005575ED" w:rsidP="008018E3">
            <w:pPr>
              <w:keepLines/>
              <w:spacing w:beforeLines="60" w:before="144" w:afterLines="60" w:after="144"/>
              <w:jc w:val="center"/>
              <w:rPr>
                <w:sz w:val="18"/>
                <w:szCs w:val="18"/>
              </w:rPr>
            </w:pPr>
          </w:p>
        </w:tc>
        <w:tc>
          <w:tcPr>
            <w:tcW w:w="434" w:type="pct"/>
            <w:tcBorders>
              <w:top w:val="single" w:sz="4" w:space="0" w:color="auto"/>
              <w:left w:val="single" w:sz="4" w:space="0" w:color="auto"/>
              <w:bottom w:val="single" w:sz="4" w:space="0" w:color="auto"/>
              <w:right w:val="single" w:sz="4" w:space="0" w:color="auto"/>
            </w:tcBorders>
            <w:vAlign w:val="center"/>
          </w:tcPr>
          <w:p w14:paraId="63E13128" w14:textId="77777777" w:rsidR="005575ED" w:rsidRDefault="005575ED" w:rsidP="008018E3">
            <w:pPr>
              <w:keepLines/>
              <w:spacing w:beforeLines="60" w:before="144" w:afterLines="60" w:after="144"/>
              <w:jc w:val="center"/>
              <w:rPr>
                <w:sz w:val="18"/>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127BC73" w14:textId="77777777" w:rsidR="005575ED" w:rsidRPr="00B54EC5" w:rsidRDefault="005575ED" w:rsidP="008018E3">
            <w:pPr>
              <w:keepLines/>
              <w:spacing w:beforeLines="60" w:before="144" w:afterLines="60" w:after="144"/>
              <w:jc w:val="center"/>
              <w:rPr>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C755759" w14:textId="44AC73FB" w:rsidR="005575ED" w:rsidRPr="00E21CD5" w:rsidRDefault="00C70744" w:rsidP="008018E3">
            <w:pPr>
              <w:spacing w:beforeLines="60" w:before="144" w:afterLines="60" w:after="144"/>
              <w:jc w:val="center"/>
              <w:rPr>
                <w:color w:val="000000"/>
                <w:sz w:val="18"/>
                <w:szCs w:val="18"/>
              </w:rPr>
            </w:pPr>
            <w:r>
              <w:rPr>
                <w:color w:val="000000"/>
                <w:sz w:val="18"/>
                <w:szCs w:val="18"/>
              </w:rPr>
              <w:t>---</w:t>
            </w:r>
          </w:p>
        </w:tc>
        <w:tc>
          <w:tcPr>
            <w:tcW w:w="1518" w:type="pct"/>
            <w:tcBorders>
              <w:top w:val="single" w:sz="4" w:space="0" w:color="auto"/>
              <w:left w:val="single" w:sz="4" w:space="0" w:color="auto"/>
              <w:bottom w:val="single" w:sz="4" w:space="0" w:color="auto"/>
              <w:right w:val="single" w:sz="4" w:space="0" w:color="auto"/>
            </w:tcBorders>
            <w:vAlign w:val="center"/>
          </w:tcPr>
          <w:p w14:paraId="3CA4EDCA" w14:textId="77777777" w:rsidR="005575ED" w:rsidRPr="00B54EC5" w:rsidRDefault="005575ED" w:rsidP="008018E3">
            <w:pPr>
              <w:spacing w:beforeLines="60" w:before="144" w:afterLines="60" w:after="144"/>
              <w:jc w:val="center"/>
              <w:rPr>
                <w:sz w:val="18"/>
                <w:szCs w:val="18"/>
              </w:rPr>
            </w:pPr>
          </w:p>
        </w:tc>
      </w:tr>
    </w:tbl>
    <w:p w14:paraId="122187C8" w14:textId="77777777" w:rsidR="005575ED" w:rsidRPr="009C540A" w:rsidRDefault="005575ED" w:rsidP="005575ED">
      <w:pPr>
        <w:rPr>
          <w:lang w:eastAsia="de-DE"/>
        </w:rPr>
      </w:pPr>
    </w:p>
    <w:p w14:paraId="2B62BB08" w14:textId="77777777" w:rsidR="005575ED" w:rsidRDefault="005575ED" w:rsidP="005575ED">
      <w:r>
        <w:t>Next steps:</w:t>
      </w:r>
    </w:p>
    <w:p w14:paraId="05ADDE4D" w14:textId="77777777" w:rsidR="005575ED" w:rsidRDefault="005575ED" w:rsidP="005575ED"/>
    <w:p w14:paraId="7A35F2E1" w14:textId="4334DA45" w:rsidR="005575ED" w:rsidRPr="00736D2A" w:rsidRDefault="005575ED" w:rsidP="005575ED">
      <w:pPr>
        <w:pStyle w:val="ListParagraph"/>
        <w:numPr>
          <w:ilvl w:val="0"/>
          <w:numId w:val="27"/>
        </w:numPr>
        <w:rPr>
          <w:rFonts w:ascii="Calibri" w:hAnsi="Calibri"/>
        </w:rPr>
      </w:pPr>
      <w:r>
        <w:rPr>
          <w:rFonts w:ascii="Calibri" w:hAnsi="Calibri"/>
        </w:rPr>
        <w:t>China MSA</w:t>
      </w:r>
      <w:r w:rsidR="0040453C">
        <w:rPr>
          <w:rFonts w:ascii="Calibri" w:hAnsi="Calibri"/>
        </w:rPr>
        <w:t xml:space="preserve"> - </w:t>
      </w:r>
      <w:r>
        <w:rPr>
          <w:rFonts w:ascii="Calibri" w:hAnsi="Calibri"/>
        </w:rPr>
        <w:t xml:space="preserve">Ship air draft (Item 13) – request further detail on G1153 to complete evaluation for ENAV32 </w:t>
      </w:r>
    </w:p>
    <w:p w14:paraId="3192143B" w14:textId="010CA134" w:rsidR="005575ED" w:rsidRPr="002A5503" w:rsidRDefault="005575ED" w:rsidP="005575ED">
      <w:pPr>
        <w:pStyle w:val="ListParagraph"/>
        <w:numPr>
          <w:ilvl w:val="0"/>
          <w:numId w:val="27"/>
        </w:numPr>
        <w:rPr>
          <w:rFonts w:ascii="Calibri" w:hAnsi="Calibri"/>
        </w:rPr>
      </w:pPr>
      <w:r w:rsidRPr="00736D2A">
        <w:rPr>
          <w:rFonts w:ascii="Calibri" w:hAnsi="Calibri"/>
        </w:rPr>
        <w:t xml:space="preserve">Irish Lights (Ronan Boyle) to complete </w:t>
      </w:r>
      <w:proofErr w:type="spellStart"/>
      <w:r w:rsidRPr="00736D2A">
        <w:rPr>
          <w:rFonts w:ascii="Calibri" w:hAnsi="Calibri"/>
        </w:rPr>
        <w:t>SigFox</w:t>
      </w:r>
      <w:proofErr w:type="spellEnd"/>
      <w:r w:rsidRPr="00736D2A">
        <w:rPr>
          <w:rFonts w:ascii="Calibri" w:hAnsi="Calibri"/>
        </w:rPr>
        <w:t xml:space="preserve"> evaluation</w:t>
      </w:r>
      <w:r>
        <w:rPr>
          <w:rFonts w:ascii="Calibri" w:hAnsi="Calibri"/>
        </w:rPr>
        <w:t xml:space="preserve"> for ENAV 32 (New item)</w:t>
      </w:r>
    </w:p>
    <w:sectPr w:rsidR="005575ED" w:rsidRPr="002A5503" w:rsidSect="007F3B0A">
      <w:headerReference w:type="even" r:id="rId18"/>
      <w:headerReference w:type="default" r:id="rId19"/>
      <w:footerReference w:type="default" r:id="rId20"/>
      <w:headerReference w:type="first" r:id="rId21"/>
      <w:pgSz w:w="15840" w:h="12240" w:orient="landscape"/>
      <w:pgMar w:top="620" w:right="1134" w:bottom="1134" w:left="1134"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22170" w14:textId="77777777" w:rsidR="007F3B0A" w:rsidRDefault="007F3B0A" w:rsidP="002B0236">
      <w:r>
        <w:separator/>
      </w:r>
    </w:p>
  </w:endnote>
  <w:endnote w:type="continuationSeparator" w:id="0">
    <w:p w14:paraId="5D7A8201" w14:textId="77777777" w:rsidR="007F3B0A" w:rsidRDefault="007F3B0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2CB2F" w14:textId="77777777" w:rsidR="000863FA" w:rsidRDefault="000863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59D1E" w14:textId="7664EE7D" w:rsidR="001534CC" w:rsidRDefault="001534CC" w:rsidP="004A4B9D">
    <w:pPr>
      <w:pStyle w:val="Footer"/>
      <w:tabs>
        <w:tab w:val="clear" w:pos="9639"/>
        <w:tab w:val="left" w:pos="8640"/>
        <w:tab w:val="right" w:pos="13410"/>
      </w:tabs>
    </w:pPr>
    <w:r>
      <w:tab/>
    </w:r>
    <w:r>
      <w:fldChar w:fldCharType="begin"/>
    </w:r>
    <w:r>
      <w:instrText xml:space="preserve"> PAGE   \* MERGEFORMAT </w:instrText>
    </w:r>
    <w:r>
      <w:fldChar w:fldCharType="separate"/>
    </w:r>
    <w:r>
      <w:rPr>
        <w:noProof/>
      </w:rPr>
      <w:t>1</w:t>
    </w:r>
    <w:r>
      <w:rPr>
        <w:noProof/>
      </w:rPr>
      <w:fldChar w:fldCharType="end"/>
    </w:r>
    <w:r w:rsidR="004A4B9D">
      <w:rPr>
        <w:noProof/>
      </w:rPr>
      <w:tab/>
    </w:r>
    <w:r w:rsidR="004A4B9D">
      <w:rPr>
        <w:noProof/>
      </w:rPr>
      <w:tab/>
    </w:r>
    <w:r w:rsidR="009A50FB" w:rsidRPr="009A50FB">
      <w:rPr>
        <w:noProof/>
        <w:highlight w:val="yellow"/>
      </w:rPr>
      <w:t>YYYY/MM/DD</w:t>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9D35B" w14:textId="77777777" w:rsidR="000863FA" w:rsidRDefault="000863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B50FDE" w:rsidRDefault="00B50F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D85D3" w14:textId="77777777" w:rsidR="007F3B0A" w:rsidRDefault="007F3B0A" w:rsidP="002B0236">
      <w:r>
        <w:separator/>
      </w:r>
    </w:p>
  </w:footnote>
  <w:footnote w:type="continuationSeparator" w:id="0">
    <w:p w14:paraId="25EF319C" w14:textId="77777777" w:rsidR="007F3B0A" w:rsidRDefault="007F3B0A"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6F9BE" w14:textId="77777777" w:rsidR="000863FA" w:rsidRDefault="00086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70BBE" w14:textId="4795CD7E" w:rsidR="000863FA" w:rsidRDefault="000863FA" w:rsidP="000863FA">
    <w:pPr>
      <w:pStyle w:val="Header"/>
      <w:rPr>
        <w:lang w:val="en-US"/>
      </w:rPr>
    </w:pPr>
    <w:r>
      <w:rPr>
        <w:lang w:val="en-US"/>
      </w:rPr>
      <w:t>ENG19-</w:t>
    </w:r>
    <w:r w:rsidR="008B1D04">
      <w:rPr>
        <w:lang w:val="en-US"/>
      </w:rPr>
      <w:t>3.1.0.10</w:t>
    </w:r>
  </w:p>
  <w:p w14:paraId="20925C60" w14:textId="7ACE5746" w:rsidR="001534CC" w:rsidRDefault="00013B60" w:rsidP="00013B60">
    <w:pPr>
      <w:pStyle w:val="Header"/>
      <w:jc w:val="center"/>
      <w:rPr>
        <w:lang w:val="en-US"/>
      </w:rPr>
    </w:pPr>
    <w:r>
      <w:rPr>
        <w:lang w:val="en-US"/>
      </w:rPr>
      <w:t xml:space="preserve">Emerging Technologies – Candidate Technology Tracker </w:t>
    </w:r>
  </w:p>
  <w:p w14:paraId="4CBA819A" w14:textId="47B8F6B5" w:rsidR="00013B60" w:rsidRPr="00013B60" w:rsidRDefault="00013B60" w:rsidP="00013B60">
    <w:pPr>
      <w:pStyle w:val="Header"/>
      <w:jc w:val="center"/>
      <w:rPr>
        <w:lang w:val="en-US"/>
      </w:rPr>
    </w:pPr>
    <w:r w:rsidRPr="004A4B9D">
      <w:rPr>
        <w:highlight w:val="yellow"/>
        <w:lang w:val="en-US"/>
      </w:rPr>
      <w:t>Version</w:t>
    </w:r>
    <w:r w:rsidR="004A4B9D" w:rsidRPr="004A4B9D">
      <w:rPr>
        <w:highlight w:val="yellow"/>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21FD5" w14:textId="77777777" w:rsidR="000863FA" w:rsidRDefault="000863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4" w14:textId="19C73883" w:rsidR="008E7A45" w:rsidRDefault="008E7A45" w:rsidP="002B0236">
    <w:pPr>
      <w:pStyle w:val="Header"/>
    </w:pPr>
  </w:p>
  <w:p w14:paraId="303DCB54" w14:textId="77777777" w:rsidR="00B50FDE" w:rsidRDefault="00B50FD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77241" w14:textId="48423DE0" w:rsidR="00B50FDE"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53418806">
    <w:abstractNumId w:val="10"/>
  </w:num>
  <w:num w:numId="2" w16cid:durableId="254292410">
    <w:abstractNumId w:val="19"/>
  </w:num>
  <w:num w:numId="3" w16cid:durableId="1923224265">
    <w:abstractNumId w:val="10"/>
  </w:num>
  <w:num w:numId="4" w16cid:durableId="1314215425">
    <w:abstractNumId w:val="10"/>
  </w:num>
  <w:num w:numId="5" w16cid:durableId="1817917204">
    <w:abstractNumId w:val="6"/>
  </w:num>
  <w:num w:numId="6" w16cid:durableId="730733467">
    <w:abstractNumId w:val="11"/>
  </w:num>
  <w:num w:numId="7" w16cid:durableId="433018997">
    <w:abstractNumId w:val="8"/>
  </w:num>
  <w:num w:numId="8" w16cid:durableId="906844547">
    <w:abstractNumId w:val="0"/>
  </w:num>
  <w:num w:numId="9" w16cid:durableId="510220199">
    <w:abstractNumId w:val="4"/>
  </w:num>
  <w:num w:numId="10" w16cid:durableId="451561274">
    <w:abstractNumId w:val="13"/>
  </w:num>
  <w:num w:numId="11" w16cid:durableId="1952589366">
    <w:abstractNumId w:val="1"/>
  </w:num>
  <w:num w:numId="12" w16cid:durableId="1231693985">
    <w:abstractNumId w:val="1"/>
  </w:num>
  <w:num w:numId="13" w16cid:durableId="1514569610">
    <w:abstractNumId w:val="1"/>
  </w:num>
  <w:num w:numId="14" w16cid:durableId="222495911">
    <w:abstractNumId w:val="1"/>
  </w:num>
  <w:num w:numId="15" w16cid:durableId="847014706">
    <w:abstractNumId w:val="1"/>
  </w:num>
  <w:num w:numId="16" w16cid:durableId="683744615">
    <w:abstractNumId w:val="7"/>
  </w:num>
  <w:num w:numId="17" w16cid:durableId="403994249">
    <w:abstractNumId w:val="18"/>
  </w:num>
  <w:num w:numId="18" w16cid:durableId="2051225075">
    <w:abstractNumId w:val="3"/>
  </w:num>
  <w:num w:numId="19" w16cid:durableId="1380593590">
    <w:abstractNumId w:val="14"/>
  </w:num>
  <w:num w:numId="20" w16cid:durableId="1580214330">
    <w:abstractNumId w:val="9"/>
  </w:num>
  <w:num w:numId="21" w16cid:durableId="663513594">
    <w:abstractNumId w:val="7"/>
  </w:num>
  <w:num w:numId="22" w16cid:durableId="1356350210">
    <w:abstractNumId w:val="7"/>
  </w:num>
  <w:num w:numId="23" w16cid:durableId="7847382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9308989">
    <w:abstractNumId w:val="1"/>
  </w:num>
  <w:num w:numId="25" w16cid:durableId="1174035640">
    <w:abstractNumId w:val="7"/>
  </w:num>
  <w:num w:numId="26" w16cid:durableId="844169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8135997">
    <w:abstractNumId w:val="12"/>
  </w:num>
  <w:num w:numId="28" w16cid:durableId="1220482977">
    <w:abstractNumId w:val="5"/>
  </w:num>
  <w:num w:numId="29" w16cid:durableId="1102261378">
    <w:abstractNumId w:val="16"/>
  </w:num>
  <w:num w:numId="30" w16cid:durableId="1806775692">
    <w:abstractNumId w:val="1"/>
  </w:num>
  <w:num w:numId="31" w16cid:durableId="1394499458">
    <w:abstractNumId w:val="1"/>
  </w:num>
  <w:num w:numId="32" w16cid:durableId="1817067316">
    <w:abstractNumId w:val="2"/>
  </w:num>
  <w:num w:numId="33" w16cid:durableId="520978163">
    <w:abstractNumId w:val="15"/>
  </w:num>
  <w:num w:numId="34" w16cid:durableId="940138211">
    <w:abstractNumId w:val="17"/>
  </w:num>
  <w:num w:numId="35"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illian Carson-Jackson">
    <w15:presenceInfo w15:providerId="AD" w15:userId="S::Jillian@jcjconsulting.net::8016836c-9b39-4764-a39c-e43fe8eb0c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02AE8"/>
    <w:rsid w:val="00013B60"/>
    <w:rsid w:val="00031A92"/>
    <w:rsid w:val="000324D4"/>
    <w:rsid w:val="000348ED"/>
    <w:rsid w:val="00036801"/>
    <w:rsid w:val="00036D03"/>
    <w:rsid w:val="00041336"/>
    <w:rsid w:val="00041577"/>
    <w:rsid w:val="00050DA7"/>
    <w:rsid w:val="00063F18"/>
    <w:rsid w:val="00077CAE"/>
    <w:rsid w:val="000836E7"/>
    <w:rsid w:val="000863FA"/>
    <w:rsid w:val="0009573E"/>
    <w:rsid w:val="000A5A01"/>
    <w:rsid w:val="000D0989"/>
    <w:rsid w:val="000E1129"/>
    <w:rsid w:val="00105E9B"/>
    <w:rsid w:val="00130A7E"/>
    <w:rsid w:val="00135447"/>
    <w:rsid w:val="00140ED9"/>
    <w:rsid w:val="00152273"/>
    <w:rsid w:val="001534CC"/>
    <w:rsid w:val="001A654A"/>
    <w:rsid w:val="001C74CF"/>
    <w:rsid w:val="001D6A9A"/>
    <w:rsid w:val="001F068C"/>
    <w:rsid w:val="001F5B9F"/>
    <w:rsid w:val="0020559D"/>
    <w:rsid w:val="0020643E"/>
    <w:rsid w:val="00226717"/>
    <w:rsid w:val="00272D99"/>
    <w:rsid w:val="00284071"/>
    <w:rsid w:val="002846A3"/>
    <w:rsid w:val="0028554B"/>
    <w:rsid w:val="00291572"/>
    <w:rsid w:val="002A5503"/>
    <w:rsid w:val="002B0236"/>
    <w:rsid w:val="002B6C8F"/>
    <w:rsid w:val="002C33D4"/>
    <w:rsid w:val="002D7B4B"/>
    <w:rsid w:val="002E6C8D"/>
    <w:rsid w:val="00311EDB"/>
    <w:rsid w:val="0036491C"/>
    <w:rsid w:val="00371E9F"/>
    <w:rsid w:val="00374CBA"/>
    <w:rsid w:val="003852FB"/>
    <w:rsid w:val="0038566C"/>
    <w:rsid w:val="00390AED"/>
    <w:rsid w:val="003A1773"/>
    <w:rsid w:val="003A2222"/>
    <w:rsid w:val="003D55DD"/>
    <w:rsid w:val="003D696A"/>
    <w:rsid w:val="003E1831"/>
    <w:rsid w:val="003E5E78"/>
    <w:rsid w:val="003E754A"/>
    <w:rsid w:val="003F12E7"/>
    <w:rsid w:val="003F6F40"/>
    <w:rsid w:val="004006BD"/>
    <w:rsid w:val="004042FA"/>
    <w:rsid w:val="0040453C"/>
    <w:rsid w:val="00410291"/>
    <w:rsid w:val="004201F1"/>
    <w:rsid w:val="00424954"/>
    <w:rsid w:val="00425134"/>
    <w:rsid w:val="004879D7"/>
    <w:rsid w:val="0049307A"/>
    <w:rsid w:val="004A4B9D"/>
    <w:rsid w:val="004C1386"/>
    <w:rsid w:val="004C220D"/>
    <w:rsid w:val="004F7056"/>
    <w:rsid w:val="005003D2"/>
    <w:rsid w:val="00513180"/>
    <w:rsid w:val="00516E8C"/>
    <w:rsid w:val="00522295"/>
    <w:rsid w:val="005270B1"/>
    <w:rsid w:val="00532BE8"/>
    <w:rsid w:val="00536C14"/>
    <w:rsid w:val="00547174"/>
    <w:rsid w:val="005575ED"/>
    <w:rsid w:val="00564C09"/>
    <w:rsid w:val="005664A2"/>
    <w:rsid w:val="005828C2"/>
    <w:rsid w:val="005961FA"/>
    <w:rsid w:val="005A2E88"/>
    <w:rsid w:val="005C050F"/>
    <w:rsid w:val="005C267C"/>
    <w:rsid w:val="005C33D0"/>
    <w:rsid w:val="005D05AC"/>
    <w:rsid w:val="005D071C"/>
    <w:rsid w:val="005D125C"/>
    <w:rsid w:val="005E393F"/>
    <w:rsid w:val="0062316E"/>
    <w:rsid w:val="0062366C"/>
    <w:rsid w:val="00630F7F"/>
    <w:rsid w:val="00633FCD"/>
    <w:rsid w:val="0063606A"/>
    <w:rsid w:val="00641FEB"/>
    <w:rsid w:val="0064435F"/>
    <w:rsid w:val="00645C3B"/>
    <w:rsid w:val="006501F0"/>
    <w:rsid w:val="00671AF5"/>
    <w:rsid w:val="0069301D"/>
    <w:rsid w:val="006B4AD8"/>
    <w:rsid w:val="006B4C60"/>
    <w:rsid w:val="006D470F"/>
    <w:rsid w:val="006E35D7"/>
    <w:rsid w:val="007153A6"/>
    <w:rsid w:val="00727E88"/>
    <w:rsid w:val="00733773"/>
    <w:rsid w:val="00751947"/>
    <w:rsid w:val="007611C9"/>
    <w:rsid w:val="00767E33"/>
    <w:rsid w:val="00775878"/>
    <w:rsid w:val="007840CB"/>
    <w:rsid w:val="007A0207"/>
    <w:rsid w:val="007A0ED2"/>
    <w:rsid w:val="007D09D0"/>
    <w:rsid w:val="007E3BA8"/>
    <w:rsid w:val="007E7822"/>
    <w:rsid w:val="007F3B0A"/>
    <w:rsid w:val="0080092C"/>
    <w:rsid w:val="00804580"/>
    <w:rsid w:val="00820CA3"/>
    <w:rsid w:val="008255D1"/>
    <w:rsid w:val="0083521F"/>
    <w:rsid w:val="00843093"/>
    <w:rsid w:val="008565BE"/>
    <w:rsid w:val="00861994"/>
    <w:rsid w:val="00872453"/>
    <w:rsid w:val="00887B36"/>
    <w:rsid w:val="00894F06"/>
    <w:rsid w:val="008A3A02"/>
    <w:rsid w:val="008A5BF5"/>
    <w:rsid w:val="008B1D04"/>
    <w:rsid w:val="008C407F"/>
    <w:rsid w:val="008D68D8"/>
    <w:rsid w:val="008E7A45"/>
    <w:rsid w:val="008F13DD"/>
    <w:rsid w:val="008F4DC3"/>
    <w:rsid w:val="00902AA4"/>
    <w:rsid w:val="00905FEA"/>
    <w:rsid w:val="00906239"/>
    <w:rsid w:val="00910AC5"/>
    <w:rsid w:val="00917695"/>
    <w:rsid w:val="00946F5C"/>
    <w:rsid w:val="00953478"/>
    <w:rsid w:val="00982650"/>
    <w:rsid w:val="00983CCC"/>
    <w:rsid w:val="009A3A0B"/>
    <w:rsid w:val="009A50FB"/>
    <w:rsid w:val="009B3CAD"/>
    <w:rsid w:val="009C22BE"/>
    <w:rsid w:val="009C4420"/>
    <w:rsid w:val="009E436D"/>
    <w:rsid w:val="009E44FA"/>
    <w:rsid w:val="009F3B6C"/>
    <w:rsid w:val="009F5C36"/>
    <w:rsid w:val="00A247D2"/>
    <w:rsid w:val="00A27F12"/>
    <w:rsid w:val="00A30579"/>
    <w:rsid w:val="00A536D4"/>
    <w:rsid w:val="00A56E86"/>
    <w:rsid w:val="00A740D6"/>
    <w:rsid w:val="00AA0DFC"/>
    <w:rsid w:val="00AA2626"/>
    <w:rsid w:val="00AA76C0"/>
    <w:rsid w:val="00AC53BB"/>
    <w:rsid w:val="00AE014D"/>
    <w:rsid w:val="00B0543C"/>
    <w:rsid w:val="00B077EC"/>
    <w:rsid w:val="00B129E3"/>
    <w:rsid w:val="00B15B15"/>
    <w:rsid w:val="00B15B24"/>
    <w:rsid w:val="00B32FD7"/>
    <w:rsid w:val="00B4047F"/>
    <w:rsid w:val="00B428DA"/>
    <w:rsid w:val="00B42E85"/>
    <w:rsid w:val="00B452E6"/>
    <w:rsid w:val="00B50FDE"/>
    <w:rsid w:val="00B53F00"/>
    <w:rsid w:val="00B8247E"/>
    <w:rsid w:val="00B86C47"/>
    <w:rsid w:val="00B87CBF"/>
    <w:rsid w:val="00BA2B15"/>
    <w:rsid w:val="00BB1975"/>
    <w:rsid w:val="00BB38BA"/>
    <w:rsid w:val="00BB5D57"/>
    <w:rsid w:val="00BE36E3"/>
    <w:rsid w:val="00BE56DF"/>
    <w:rsid w:val="00BE78EE"/>
    <w:rsid w:val="00C02681"/>
    <w:rsid w:val="00C265EE"/>
    <w:rsid w:val="00C2779E"/>
    <w:rsid w:val="00C442CB"/>
    <w:rsid w:val="00C70744"/>
    <w:rsid w:val="00C87505"/>
    <w:rsid w:val="00C87EE2"/>
    <w:rsid w:val="00C96F1E"/>
    <w:rsid w:val="00CA04AF"/>
    <w:rsid w:val="00CA4412"/>
    <w:rsid w:val="00CA6B24"/>
    <w:rsid w:val="00CD209A"/>
    <w:rsid w:val="00D23755"/>
    <w:rsid w:val="00D245AB"/>
    <w:rsid w:val="00D2666A"/>
    <w:rsid w:val="00D3483D"/>
    <w:rsid w:val="00D351D8"/>
    <w:rsid w:val="00D42A58"/>
    <w:rsid w:val="00D504F5"/>
    <w:rsid w:val="00D645E8"/>
    <w:rsid w:val="00D95E26"/>
    <w:rsid w:val="00DC397E"/>
    <w:rsid w:val="00DD2AEB"/>
    <w:rsid w:val="00DE0E86"/>
    <w:rsid w:val="00E07FD0"/>
    <w:rsid w:val="00E217FD"/>
    <w:rsid w:val="00E21CD5"/>
    <w:rsid w:val="00E24451"/>
    <w:rsid w:val="00E43EFD"/>
    <w:rsid w:val="00E51E74"/>
    <w:rsid w:val="00E53319"/>
    <w:rsid w:val="00E646B1"/>
    <w:rsid w:val="00E729A7"/>
    <w:rsid w:val="00E7746C"/>
    <w:rsid w:val="00E909EB"/>
    <w:rsid w:val="00E90A99"/>
    <w:rsid w:val="00E93C9B"/>
    <w:rsid w:val="00EB3B68"/>
    <w:rsid w:val="00ED26D6"/>
    <w:rsid w:val="00EE069D"/>
    <w:rsid w:val="00EE3F2F"/>
    <w:rsid w:val="00EE4241"/>
    <w:rsid w:val="00EE6072"/>
    <w:rsid w:val="00EF2ACB"/>
    <w:rsid w:val="00EF5E5F"/>
    <w:rsid w:val="00F022EA"/>
    <w:rsid w:val="00F303BD"/>
    <w:rsid w:val="00F4000A"/>
    <w:rsid w:val="00F47507"/>
    <w:rsid w:val="00F614F1"/>
    <w:rsid w:val="00F73F78"/>
    <w:rsid w:val="00F921EF"/>
    <w:rsid w:val="00FA2F20"/>
    <w:rsid w:val="00FA5842"/>
    <w:rsid w:val="00FA6769"/>
    <w:rsid w:val="00FB1299"/>
    <w:rsid w:val="00FC0321"/>
    <w:rsid w:val="00FC1FB3"/>
    <w:rsid w:val="00FD03CA"/>
    <w:rsid w:val="00FE353B"/>
    <w:rsid w:val="00FF07B2"/>
    <w:rsid w:val="00FF2681"/>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tionary.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A7561-DBB5-4A7C-B74E-881CAF83E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3.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B6318C-2689-4DA8-B448-B8B50E54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2</TotalTime>
  <Pages>3</Pages>
  <Words>937</Words>
  <Characters>5168</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4</cp:revision>
  <cp:lastPrinted>2006-10-19T11:49:00Z</cp:lastPrinted>
  <dcterms:created xsi:type="dcterms:W3CDTF">2024-09-24T13:10:00Z</dcterms:created>
  <dcterms:modified xsi:type="dcterms:W3CDTF">2024-09-24T15:58:00Z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